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8E3" w:rsidRDefault="00D64935" w:rsidP="0055505A">
      <w:pPr>
        <w:rPr>
          <w:rFonts w:ascii="Century Gothic" w:hAnsi="Century Gothic"/>
          <w:sz w:val="16"/>
          <w:szCs w:val="16"/>
          <w:lang w:val="es-ES"/>
        </w:rPr>
      </w:pPr>
      <w:r>
        <w:rPr>
          <w:rFonts w:ascii="Century Gothic" w:hAnsi="Century Gothic"/>
          <w:noProof/>
          <w:sz w:val="16"/>
          <w:szCs w:val="16"/>
          <w:lang w:val="es-ES" w:eastAsia="es-ES"/>
        </w:rPr>
        <w:pict>
          <v:rect id="_x0000_s1026" style="position:absolute;left:0;text-align:left;margin-left:421.8pt;margin-top:-41.55pt;width:76.5pt;height:29.25pt;z-index:251658240">
            <v:textbox>
              <w:txbxContent>
                <w:p w:rsidR="00D64935" w:rsidRPr="00782B65" w:rsidRDefault="00D64935" w:rsidP="00782B65">
                  <w:pPr>
                    <w:ind w:left="3" w:firstLine="0"/>
                    <w:jc w:val="center"/>
                    <w:rPr>
                      <w:rFonts w:ascii="Arial" w:hAnsi="Arial"/>
                      <w:b/>
                      <w:sz w:val="24"/>
                      <w:szCs w:val="24"/>
                      <w:lang w:val="es-ES"/>
                    </w:rPr>
                  </w:pPr>
                  <w:proofErr w:type="spellStart"/>
                  <w:r w:rsidRPr="00782B65">
                    <w:rPr>
                      <w:rFonts w:ascii="Arial" w:hAnsi="Arial"/>
                      <w:b/>
                      <w:sz w:val="24"/>
                      <w:szCs w:val="24"/>
                      <w:lang w:val="es-ES"/>
                    </w:rPr>
                    <w:t>Annex</w:t>
                  </w:r>
                  <w:proofErr w:type="spellEnd"/>
                  <w:r w:rsidRPr="00782B65">
                    <w:rPr>
                      <w:rFonts w:ascii="Arial" w:hAnsi="Arial"/>
                      <w:b/>
                      <w:sz w:val="24"/>
                      <w:szCs w:val="24"/>
                      <w:lang w:val="es-ES"/>
                    </w:rPr>
                    <w:t xml:space="preserve"> 2</w:t>
                  </w:r>
                </w:p>
              </w:txbxContent>
            </v:textbox>
          </v:rect>
        </w:pict>
      </w:r>
      <w:r w:rsidR="003D2FD4">
        <w:rPr>
          <w:rFonts w:ascii="Century Gothic" w:hAnsi="Century Gothic"/>
          <w:noProof/>
          <w:sz w:val="16"/>
          <w:szCs w:val="16"/>
          <w:lang w:val="es-ES" w:eastAsia="es-ES"/>
        </w:rPr>
        <w:drawing>
          <wp:inline distT="0" distB="0" distL="0" distR="0">
            <wp:extent cx="3000597" cy="505443"/>
            <wp:effectExtent l="19050" t="0" r="9303"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001639" cy="505619"/>
                    </a:xfrm>
                    <a:prstGeom prst="rect">
                      <a:avLst/>
                    </a:prstGeom>
                    <a:noFill/>
                    <a:ln w="9525">
                      <a:noFill/>
                      <a:miter lim="800000"/>
                      <a:headEnd/>
                      <a:tailEnd/>
                    </a:ln>
                  </pic:spPr>
                </pic:pic>
              </a:graphicData>
            </a:graphic>
          </wp:inline>
        </w:drawing>
      </w:r>
    </w:p>
    <w:p w:rsidR="00A748E3" w:rsidRDefault="00A748E3" w:rsidP="001D6424">
      <w:pPr>
        <w:rPr>
          <w:rFonts w:ascii="Century Gothic" w:hAnsi="Century Gothic"/>
          <w:sz w:val="16"/>
          <w:szCs w:val="16"/>
          <w:lang w:val="es-ES"/>
        </w:rPr>
      </w:pPr>
    </w:p>
    <w:p w:rsidR="00A748E3" w:rsidRDefault="00A748E3" w:rsidP="001D6424">
      <w:pPr>
        <w:rPr>
          <w:rFonts w:ascii="Century Gothic" w:hAnsi="Century Gothic"/>
          <w:sz w:val="16"/>
          <w:szCs w:val="16"/>
          <w:lang w:val="es-ES"/>
        </w:rPr>
      </w:pPr>
    </w:p>
    <w:p w:rsidR="00A748E3" w:rsidRDefault="00A748E3" w:rsidP="00A748E3">
      <w:pPr>
        <w:jc w:val="center"/>
        <w:rPr>
          <w:rFonts w:ascii="Arial" w:hAnsi="Arial" w:cs="Arial"/>
          <w:b/>
          <w:sz w:val="40"/>
          <w:szCs w:val="40"/>
          <w:lang w:val="es-ES"/>
        </w:rPr>
      </w:pPr>
    </w:p>
    <w:p w:rsidR="000A7753" w:rsidRDefault="000A7753" w:rsidP="00A748E3">
      <w:pPr>
        <w:jc w:val="center"/>
        <w:rPr>
          <w:rFonts w:ascii="Arial" w:hAnsi="Arial" w:cs="Arial"/>
          <w:b/>
          <w:sz w:val="40"/>
          <w:szCs w:val="40"/>
          <w:lang w:val="es-ES"/>
        </w:rPr>
      </w:pPr>
    </w:p>
    <w:p w:rsidR="000A7753" w:rsidRDefault="000A7753" w:rsidP="00A748E3">
      <w:pPr>
        <w:jc w:val="center"/>
        <w:rPr>
          <w:rFonts w:ascii="Arial" w:hAnsi="Arial" w:cs="Arial"/>
          <w:b/>
          <w:sz w:val="40"/>
          <w:szCs w:val="40"/>
          <w:lang w:val="es-ES"/>
        </w:rPr>
      </w:pPr>
    </w:p>
    <w:p w:rsidR="003D2FD4" w:rsidRPr="00A748E3" w:rsidRDefault="003D2FD4" w:rsidP="00A969ED">
      <w:pPr>
        <w:jc w:val="center"/>
        <w:rPr>
          <w:rFonts w:ascii="Arial" w:hAnsi="Arial" w:cs="Arial"/>
          <w:b/>
          <w:sz w:val="40"/>
          <w:szCs w:val="40"/>
          <w:lang w:val="es-ES"/>
        </w:rPr>
      </w:pPr>
    </w:p>
    <w:p w:rsidR="00A969ED" w:rsidRPr="00A969ED" w:rsidRDefault="00A969ED" w:rsidP="00A969ED">
      <w:pPr>
        <w:jc w:val="center"/>
        <w:rPr>
          <w:rFonts w:ascii="Arial" w:hAnsi="Arial" w:cs="Arial"/>
          <w:b/>
          <w:color w:val="404040" w:themeColor="text1" w:themeTint="BF"/>
          <w:sz w:val="28"/>
          <w:szCs w:val="28"/>
          <w:lang w:val="es-ES"/>
        </w:rPr>
      </w:pPr>
      <w:r w:rsidRPr="00A969ED">
        <w:rPr>
          <w:rFonts w:ascii="Arial" w:hAnsi="Arial" w:cs="Arial"/>
          <w:b/>
          <w:color w:val="404040" w:themeColor="text1" w:themeTint="BF"/>
          <w:sz w:val="28"/>
          <w:szCs w:val="28"/>
          <w:lang w:val="es-ES"/>
        </w:rPr>
        <w:t>NORMATIVA DEL TREBALL DE FI DE GRAU</w:t>
      </w:r>
    </w:p>
    <w:p w:rsidR="003D2FD4" w:rsidRPr="00A969ED" w:rsidRDefault="00A969ED" w:rsidP="00A969ED">
      <w:pPr>
        <w:jc w:val="center"/>
        <w:rPr>
          <w:rFonts w:ascii="Arial" w:hAnsi="Arial" w:cs="Arial"/>
          <w:b/>
          <w:color w:val="404040" w:themeColor="text1" w:themeTint="BF"/>
          <w:sz w:val="28"/>
          <w:szCs w:val="28"/>
          <w:lang w:val="es-ES"/>
        </w:rPr>
      </w:pPr>
      <w:r w:rsidRPr="00A969ED">
        <w:rPr>
          <w:rFonts w:ascii="Arial" w:hAnsi="Arial" w:cs="Arial"/>
          <w:b/>
          <w:color w:val="404040" w:themeColor="text1" w:themeTint="BF"/>
          <w:sz w:val="28"/>
          <w:szCs w:val="28"/>
          <w:lang w:val="es-ES"/>
        </w:rPr>
        <w:t>EN ÒPTICA I OPTOMETRIA</w:t>
      </w: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A748E3">
      <w:pPr>
        <w:jc w:val="center"/>
        <w:rPr>
          <w:rFonts w:ascii="Arial" w:hAnsi="Arial" w:cs="Arial"/>
          <w:b/>
          <w:sz w:val="40"/>
          <w:szCs w:val="40"/>
          <w:lang w:val="es-ES"/>
        </w:rPr>
      </w:pPr>
    </w:p>
    <w:p w:rsidR="00A748E3" w:rsidRDefault="00A748E3" w:rsidP="000A7753">
      <w:pPr>
        <w:jc w:val="center"/>
        <w:rPr>
          <w:rFonts w:ascii="Arial" w:hAnsi="Arial" w:cs="Arial"/>
          <w:b/>
          <w:sz w:val="40"/>
          <w:szCs w:val="40"/>
          <w:lang w:val="es-ES"/>
        </w:rPr>
      </w:pPr>
    </w:p>
    <w:p w:rsidR="00001B38" w:rsidRPr="00001B38" w:rsidRDefault="00001B38" w:rsidP="00A748E3">
      <w:pPr>
        <w:jc w:val="center"/>
        <w:rPr>
          <w:rFonts w:ascii="Arial" w:hAnsi="Arial" w:cs="Arial"/>
          <w:b/>
          <w:sz w:val="24"/>
          <w:szCs w:val="24"/>
          <w:lang w:val="es-ES"/>
        </w:rPr>
      </w:pPr>
    </w:p>
    <w:p w:rsidR="003D2FD4" w:rsidRDefault="003D2FD4" w:rsidP="00A748E3">
      <w:pPr>
        <w:jc w:val="center"/>
        <w:rPr>
          <w:rFonts w:ascii="Arial" w:hAnsi="Arial" w:cs="Arial"/>
          <w:b/>
          <w:sz w:val="40"/>
          <w:szCs w:val="40"/>
          <w:lang w:val="es-ES"/>
        </w:rPr>
      </w:pPr>
    </w:p>
    <w:tbl>
      <w:tblPr>
        <w:tblStyle w:val="Taulaambquadrcula"/>
        <w:tblW w:w="9536" w:type="dxa"/>
        <w:jc w:val="righ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3"/>
        <w:gridCol w:w="1417"/>
        <w:gridCol w:w="3119"/>
        <w:gridCol w:w="4047"/>
      </w:tblGrid>
      <w:tr w:rsidR="000A7753" w:rsidRPr="000A7753" w:rsidTr="00A54473">
        <w:trPr>
          <w:trHeight w:hRule="exact" w:val="370"/>
          <w:jc w:val="right"/>
        </w:trPr>
        <w:tc>
          <w:tcPr>
            <w:tcW w:w="2370" w:type="dxa"/>
            <w:gridSpan w:val="2"/>
            <w:tcBorders>
              <w:bottom w:val="single" w:sz="4" w:space="0" w:color="808080" w:themeColor="background1" w:themeShade="80"/>
            </w:tcBorders>
            <w:shd w:val="clear" w:color="auto" w:fill="D9D9D9" w:themeFill="background1" w:themeFillShade="D9"/>
            <w:tcMar>
              <w:top w:w="28" w:type="dxa"/>
              <w:bottom w:w="28" w:type="dxa"/>
            </w:tcMar>
            <w:vAlign w:val="center"/>
          </w:tcPr>
          <w:p w:rsidR="003D2FD4" w:rsidRPr="00001B38" w:rsidRDefault="00001B38" w:rsidP="00001B38">
            <w:pPr>
              <w:ind w:left="0" w:firstLine="0"/>
              <w:rPr>
                <w:rFonts w:ascii="Arial" w:hAnsi="Arial" w:cs="Arial"/>
                <w:b/>
                <w:color w:val="7F7F7F" w:themeColor="text1" w:themeTint="80"/>
                <w:sz w:val="18"/>
                <w:szCs w:val="18"/>
                <w:lang w:val="es-ES"/>
              </w:rPr>
            </w:pPr>
            <w:r w:rsidRPr="00001B38">
              <w:rPr>
                <w:rFonts w:ascii="Arial" w:hAnsi="Arial" w:cs="Arial"/>
                <w:b/>
                <w:color w:val="7F7F7F" w:themeColor="text1" w:themeTint="80"/>
                <w:sz w:val="18"/>
                <w:szCs w:val="18"/>
              </w:rPr>
              <w:t>RESUM</w:t>
            </w:r>
            <w:r w:rsidRPr="00001B38">
              <w:rPr>
                <w:rFonts w:ascii="Arial" w:hAnsi="Arial" w:cs="Arial"/>
                <w:b/>
                <w:color w:val="7F7F7F" w:themeColor="text1" w:themeTint="80"/>
                <w:sz w:val="18"/>
                <w:szCs w:val="18"/>
                <w:lang w:val="es-ES"/>
              </w:rPr>
              <w:t xml:space="preserve"> DE</w:t>
            </w:r>
            <w:r w:rsidRPr="00001B38">
              <w:rPr>
                <w:rFonts w:ascii="Arial" w:hAnsi="Arial" w:cs="Arial"/>
                <w:b/>
                <w:color w:val="7F7F7F" w:themeColor="text1" w:themeTint="80"/>
                <w:sz w:val="18"/>
                <w:szCs w:val="18"/>
              </w:rPr>
              <w:t xml:space="preserve"> REVISIONS</w:t>
            </w:r>
          </w:p>
        </w:tc>
        <w:tc>
          <w:tcPr>
            <w:tcW w:w="3119" w:type="dxa"/>
            <w:tcBorders>
              <w:top w:val="nil"/>
              <w:bottom w:val="single" w:sz="4" w:space="0" w:color="808080" w:themeColor="background1" w:themeShade="80"/>
              <w:right w:val="nil"/>
            </w:tcBorders>
            <w:tcMar>
              <w:top w:w="28" w:type="dxa"/>
              <w:bottom w:w="28" w:type="dxa"/>
            </w:tcMar>
          </w:tcPr>
          <w:p w:rsidR="003D2FD4" w:rsidRPr="000A7753" w:rsidRDefault="003D2FD4" w:rsidP="00A748E3">
            <w:pPr>
              <w:ind w:left="0" w:firstLine="0"/>
              <w:jc w:val="center"/>
              <w:rPr>
                <w:rFonts w:ascii="Arial" w:hAnsi="Arial" w:cs="Arial"/>
                <w:b/>
                <w:color w:val="7F7F7F" w:themeColor="text1" w:themeTint="80"/>
                <w:sz w:val="40"/>
                <w:szCs w:val="40"/>
                <w:lang w:val="es-ES"/>
              </w:rPr>
            </w:pPr>
          </w:p>
        </w:tc>
        <w:tc>
          <w:tcPr>
            <w:tcW w:w="4047" w:type="dxa"/>
            <w:tcBorders>
              <w:top w:val="nil"/>
              <w:left w:val="nil"/>
              <w:bottom w:val="single" w:sz="4" w:space="0" w:color="808080" w:themeColor="background1" w:themeShade="80"/>
              <w:right w:val="nil"/>
            </w:tcBorders>
            <w:tcMar>
              <w:top w:w="28" w:type="dxa"/>
              <w:bottom w:w="28" w:type="dxa"/>
            </w:tcMar>
          </w:tcPr>
          <w:p w:rsidR="003D2FD4" w:rsidRPr="000A7753" w:rsidRDefault="003D2FD4" w:rsidP="00A748E3">
            <w:pPr>
              <w:ind w:left="0" w:firstLine="0"/>
              <w:jc w:val="center"/>
              <w:rPr>
                <w:rFonts w:ascii="Arial" w:hAnsi="Arial" w:cs="Arial"/>
                <w:b/>
                <w:color w:val="7F7F7F" w:themeColor="text1" w:themeTint="80"/>
                <w:sz w:val="40"/>
                <w:szCs w:val="40"/>
                <w:lang w:val="es-ES"/>
              </w:rPr>
            </w:pPr>
          </w:p>
        </w:tc>
      </w:tr>
      <w:tr w:rsidR="000A7753" w:rsidRPr="000A7753" w:rsidTr="00A54473">
        <w:trPr>
          <w:trHeight w:hRule="exact" w:val="370"/>
          <w:jc w:val="right"/>
        </w:trPr>
        <w:tc>
          <w:tcPr>
            <w:tcW w:w="953" w:type="dxa"/>
            <w:tcBorders>
              <w:bottom w:val="double" w:sz="4" w:space="0" w:color="808080" w:themeColor="background1" w:themeShade="80"/>
            </w:tcBorders>
            <w:shd w:val="clear" w:color="auto" w:fill="FFFFFF" w:themeFill="background1"/>
            <w:tcMar>
              <w:top w:w="28" w:type="dxa"/>
              <w:bottom w:w="28" w:type="dxa"/>
            </w:tcMar>
            <w:vAlign w:val="center"/>
          </w:tcPr>
          <w:p w:rsidR="00A748E3" w:rsidRPr="002F2A9C" w:rsidRDefault="00A748E3" w:rsidP="00001B38">
            <w:pPr>
              <w:ind w:left="0" w:firstLine="0"/>
              <w:rPr>
                <w:rFonts w:ascii="Arial" w:hAnsi="Arial" w:cs="Arial"/>
                <w:b/>
                <w:color w:val="7F7F7F" w:themeColor="text1" w:themeTint="80"/>
                <w:sz w:val="20"/>
                <w:szCs w:val="20"/>
              </w:rPr>
            </w:pPr>
            <w:r w:rsidRPr="002F2A9C">
              <w:rPr>
                <w:rFonts w:ascii="Arial" w:hAnsi="Arial" w:cs="Arial"/>
                <w:b/>
                <w:color w:val="7F7F7F" w:themeColor="text1" w:themeTint="80"/>
                <w:sz w:val="20"/>
                <w:szCs w:val="20"/>
              </w:rPr>
              <w:t>Versió</w:t>
            </w:r>
            <w:r w:rsidR="00001B38">
              <w:rPr>
                <w:rFonts w:ascii="Arial" w:hAnsi="Arial" w:cs="Arial"/>
                <w:b/>
                <w:color w:val="7F7F7F" w:themeColor="text1" w:themeTint="80"/>
                <w:sz w:val="20"/>
                <w:szCs w:val="20"/>
              </w:rPr>
              <w:t xml:space="preserve"> </w:t>
            </w:r>
          </w:p>
        </w:tc>
        <w:tc>
          <w:tcPr>
            <w:tcW w:w="1417" w:type="dxa"/>
            <w:tcBorders>
              <w:bottom w:val="double" w:sz="4" w:space="0" w:color="808080" w:themeColor="background1" w:themeShade="80"/>
            </w:tcBorders>
            <w:shd w:val="clear" w:color="auto" w:fill="FFFFFF" w:themeFill="background1"/>
            <w:tcMar>
              <w:top w:w="28" w:type="dxa"/>
              <w:bottom w:w="28" w:type="dxa"/>
            </w:tcMar>
            <w:vAlign w:val="center"/>
          </w:tcPr>
          <w:p w:rsidR="00A748E3" w:rsidRPr="002F2A9C" w:rsidRDefault="00A748E3" w:rsidP="00A748E3">
            <w:pPr>
              <w:ind w:left="0" w:firstLine="0"/>
              <w:rPr>
                <w:rFonts w:ascii="Arial" w:hAnsi="Arial" w:cs="Arial"/>
                <w:b/>
                <w:color w:val="7F7F7F" w:themeColor="text1" w:themeTint="80"/>
                <w:sz w:val="20"/>
                <w:szCs w:val="20"/>
              </w:rPr>
            </w:pPr>
            <w:r w:rsidRPr="002F2A9C">
              <w:rPr>
                <w:rFonts w:ascii="Arial" w:hAnsi="Arial" w:cs="Arial"/>
                <w:b/>
                <w:color w:val="7F7F7F" w:themeColor="text1" w:themeTint="80"/>
                <w:sz w:val="20"/>
                <w:szCs w:val="20"/>
              </w:rPr>
              <w:t>Data</w:t>
            </w:r>
          </w:p>
        </w:tc>
        <w:tc>
          <w:tcPr>
            <w:tcW w:w="3119" w:type="dxa"/>
            <w:tcBorders>
              <w:bottom w:val="double" w:sz="4" w:space="0" w:color="808080" w:themeColor="background1" w:themeShade="80"/>
            </w:tcBorders>
            <w:shd w:val="clear" w:color="auto" w:fill="FFFFFF" w:themeFill="background1"/>
            <w:tcMar>
              <w:top w:w="28" w:type="dxa"/>
              <w:bottom w:w="28" w:type="dxa"/>
            </w:tcMar>
            <w:vAlign w:val="center"/>
          </w:tcPr>
          <w:p w:rsidR="00A748E3" w:rsidRPr="002F2A9C" w:rsidRDefault="00A748E3" w:rsidP="00A748E3">
            <w:pPr>
              <w:ind w:left="0" w:firstLine="0"/>
              <w:rPr>
                <w:rFonts w:ascii="Arial" w:hAnsi="Arial" w:cs="Arial"/>
                <w:b/>
                <w:color w:val="7F7F7F" w:themeColor="text1" w:themeTint="80"/>
                <w:sz w:val="20"/>
                <w:szCs w:val="20"/>
              </w:rPr>
            </w:pPr>
            <w:r w:rsidRPr="002F2A9C">
              <w:rPr>
                <w:rFonts w:ascii="Arial" w:hAnsi="Arial" w:cs="Arial"/>
                <w:b/>
                <w:color w:val="7F7F7F" w:themeColor="text1" w:themeTint="80"/>
                <w:sz w:val="20"/>
                <w:szCs w:val="20"/>
              </w:rPr>
              <w:t>Creació/modificació</w:t>
            </w:r>
          </w:p>
        </w:tc>
        <w:tc>
          <w:tcPr>
            <w:tcW w:w="4047" w:type="dxa"/>
            <w:tcBorders>
              <w:bottom w:val="double" w:sz="4" w:space="0" w:color="808080" w:themeColor="background1" w:themeShade="80"/>
            </w:tcBorders>
            <w:shd w:val="clear" w:color="auto" w:fill="FFFFFF" w:themeFill="background1"/>
            <w:tcMar>
              <w:top w:w="28" w:type="dxa"/>
              <w:bottom w:w="28" w:type="dxa"/>
            </w:tcMar>
            <w:vAlign w:val="center"/>
          </w:tcPr>
          <w:p w:rsidR="00A748E3" w:rsidRPr="002F2A9C" w:rsidRDefault="00A748E3" w:rsidP="00A748E3">
            <w:pPr>
              <w:ind w:left="0" w:firstLine="0"/>
              <w:rPr>
                <w:rFonts w:ascii="Arial" w:hAnsi="Arial" w:cs="Arial"/>
                <w:b/>
                <w:color w:val="7F7F7F" w:themeColor="text1" w:themeTint="80"/>
                <w:sz w:val="20"/>
                <w:szCs w:val="20"/>
              </w:rPr>
            </w:pPr>
            <w:r w:rsidRPr="002F2A9C">
              <w:rPr>
                <w:rFonts w:ascii="Arial" w:hAnsi="Arial" w:cs="Arial"/>
                <w:b/>
                <w:color w:val="7F7F7F" w:themeColor="text1" w:themeTint="80"/>
                <w:sz w:val="20"/>
                <w:szCs w:val="20"/>
              </w:rPr>
              <w:t>Aprovació</w:t>
            </w:r>
          </w:p>
        </w:tc>
      </w:tr>
      <w:tr w:rsidR="000A7753" w:rsidRPr="000A7753" w:rsidTr="00A54473">
        <w:trPr>
          <w:trHeight w:hRule="exact" w:val="1065"/>
          <w:jc w:val="right"/>
        </w:trPr>
        <w:tc>
          <w:tcPr>
            <w:tcW w:w="953" w:type="dxa"/>
            <w:tcBorders>
              <w:top w:val="double" w:sz="4" w:space="0" w:color="808080" w:themeColor="background1" w:themeShade="80"/>
            </w:tcBorders>
            <w:tcMar>
              <w:top w:w="28" w:type="dxa"/>
              <w:bottom w:w="28" w:type="dxa"/>
            </w:tcMar>
          </w:tcPr>
          <w:p w:rsidR="00A748E3" w:rsidRPr="002F2A9C" w:rsidRDefault="00A748E3" w:rsidP="003D2FD4">
            <w:pPr>
              <w:spacing w:line="240" w:lineRule="auto"/>
              <w:ind w:left="0" w:firstLine="0"/>
              <w:rPr>
                <w:rFonts w:ascii="Arial" w:hAnsi="Arial" w:cs="Arial"/>
                <w:color w:val="7F7F7F" w:themeColor="text1" w:themeTint="80"/>
                <w:sz w:val="20"/>
                <w:szCs w:val="20"/>
              </w:rPr>
            </w:pPr>
            <w:r w:rsidRPr="002F2A9C">
              <w:rPr>
                <w:rFonts w:ascii="Arial" w:hAnsi="Arial" w:cs="Arial"/>
                <w:color w:val="7F7F7F" w:themeColor="text1" w:themeTint="80"/>
                <w:sz w:val="20"/>
                <w:szCs w:val="20"/>
              </w:rPr>
              <w:t>V.0</w:t>
            </w:r>
            <w:r w:rsidR="000A7753" w:rsidRPr="002F2A9C">
              <w:rPr>
                <w:rFonts w:ascii="Arial" w:hAnsi="Arial" w:cs="Arial"/>
                <w:color w:val="7F7F7F" w:themeColor="text1" w:themeTint="80"/>
                <w:sz w:val="20"/>
                <w:szCs w:val="20"/>
              </w:rPr>
              <w:t>0</w:t>
            </w:r>
          </w:p>
        </w:tc>
        <w:tc>
          <w:tcPr>
            <w:tcW w:w="1417" w:type="dxa"/>
            <w:tcBorders>
              <w:top w:val="double" w:sz="4" w:space="0" w:color="808080" w:themeColor="background1" w:themeShade="80"/>
            </w:tcBorders>
            <w:tcMar>
              <w:top w:w="28" w:type="dxa"/>
              <w:bottom w:w="28" w:type="dxa"/>
            </w:tcMar>
          </w:tcPr>
          <w:p w:rsidR="00A748E3" w:rsidRPr="002F2A9C" w:rsidRDefault="00A748E3" w:rsidP="00A748E3">
            <w:pPr>
              <w:ind w:left="0" w:firstLine="0"/>
              <w:rPr>
                <w:rFonts w:ascii="Arial" w:hAnsi="Arial" w:cs="Arial"/>
                <w:color w:val="7F7F7F" w:themeColor="text1" w:themeTint="80"/>
                <w:sz w:val="20"/>
                <w:szCs w:val="20"/>
              </w:rPr>
            </w:pPr>
            <w:r w:rsidRPr="002F2A9C">
              <w:rPr>
                <w:rFonts w:ascii="Arial" w:hAnsi="Arial" w:cs="Arial"/>
                <w:color w:val="7F7F7F" w:themeColor="text1" w:themeTint="80"/>
                <w:sz w:val="20"/>
                <w:szCs w:val="20"/>
              </w:rPr>
              <w:t>11/07/2011</w:t>
            </w:r>
          </w:p>
        </w:tc>
        <w:tc>
          <w:tcPr>
            <w:tcW w:w="3119" w:type="dxa"/>
            <w:tcBorders>
              <w:top w:val="double" w:sz="4" w:space="0" w:color="808080" w:themeColor="background1" w:themeShade="80"/>
            </w:tcBorders>
            <w:tcMar>
              <w:top w:w="28" w:type="dxa"/>
              <w:bottom w:w="28" w:type="dxa"/>
            </w:tcMar>
          </w:tcPr>
          <w:p w:rsidR="00A748E3" w:rsidRPr="002F2A9C" w:rsidRDefault="00A748E3" w:rsidP="00A748E3">
            <w:pPr>
              <w:ind w:left="0" w:firstLine="0"/>
              <w:rPr>
                <w:rFonts w:ascii="Arial" w:hAnsi="Arial" w:cs="Arial"/>
                <w:color w:val="7F7F7F" w:themeColor="text1" w:themeTint="80"/>
                <w:sz w:val="20"/>
                <w:szCs w:val="20"/>
              </w:rPr>
            </w:pPr>
            <w:r w:rsidRPr="002F2A9C">
              <w:rPr>
                <w:rFonts w:ascii="Arial" w:hAnsi="Arial" w:cs="Arial"/>
                <w:color w:val="7F7F7F" w:themeColor="text1" w:themeTint="80"/>
                <w:sz w:val="20"/>
                <w:szCs w:val="20"/>
              </w:rPr>
              <w:t>Creació del marc normatiu del treball de fi de grau (TFG)</w:t>
            </w:r>
            <w:r w:rsidR="000A7753" w:rsidRPr="002F2A9C">
              <w:rPr>
                <w:rFonts w:ascii="Arial" w:hAnsi="Arial" w:cs="Arial"/>
                <w:color w:val="7F7F7F" w:themeColor="text1" w:themeTint="80"/>
                <w:sz w:val="20"/>
                <w:szCs w:val="20"/>
              </w:rPr>
              <w:t>.</w:t>
            </w:r>
          </w:p>
        </w:tc>
        <w:tc>
          <w:tcPr>
            <w:tcW w:w="4047" w:type="dxa"/>
            <w:tcBorders>
              <w:top w:val="double" w:sz="4" w:space="0" w:color="808080" w:themeColor="background1" w:themeShade="80"/>
            </w:tcBorders>
            <w:tcMar>
              <w:top w:w="28" w:type="dxa"/>
              <w:bottom w:w="28" w:type="dxa"/>
            </w:tcMar>
          </w:tcPr>
          <w:p w:rsidR="00A748E3" w:rsidRPr="002F2A9C" w:rsidRDefault="00A748E3" w:rsidP="00001B38">
            <w:pPr>
              <w:ind w:left="0" w:firstLine="0"/>
              <w:rPr>
                <w:rFonts w:ascii="Arial" w:hAnsi="Arial" w:cs="Arial"/>
                <w:color w:val="7F7F7F" w:themeColor="text1" w:themeTint="80"/>
                <w:sz w:val="20"/>
                <w:szCs w:val="20"/>
              </w:rPr>
            </w:pPr>
            <w:r w:rsidRPr="002F2A9C">
              <w:rPr>
                <w:rFonts w:ascii="Arial" w:hAnsi="Arial" w:cs="Arial"/>
                <w:color w:val="7F7F7F" w:themeColor="text1" w:themeTint="80"/>
                <w:sz w:val="20"/>
                <w:szCs w:val="20"/>
              </w:rPr>
              <w:t>Comissió d’Avaluació Acadèmica</w:t>
            </w:r>
            <w:r w:rsidR="000A7753" w:rsidRPr="002F2A9C">
              <w:rPr>
                <w:rFonts w:ascii="Arial" w:hAnsi="Arial" w:cs="Arial"/>
                <w:color w:val="7F7F7F" w:themeColor="text1" w:themeTint="80"/>
                <w:sz w:val="20"/>
                <w:szCs w:val="20"/>
              </w:rPr>
              <w:t xml:space="preserve"> </w:t>
            </w:r>
            <w:r w:rsidR="003174AE">
              <w:rPr>
                <w:rFonts w:ascii="Arial" w:hAnsi="Arial" w:cs="Arial"/>
                <w:color w:val="7F7F7F" w:themeColor="text1" w:themeTint="80"/>
                <w:sz w:val="20"/>
                <w:szCs w:val="20"/>
              </w:rPr>
              <w:t xml:space="preserve"> </w:t>
            </w:r>
            <w:r w:rsidR="000A7753" w:rsidRPr="002F2A9C">
              <w:rPr>
                <w:rFonts w:ascii="Arial" w:hAnsi="Arial" w:cs="Arial"/>
                <w:color w:val="7F7F7F" w:themeColor="text1" w:themeTint="80"/>
                <w:sz w:val="20"/>
                <w:szCs w:val="20"/>
              </w:rPr>
              <w:t xml:space="preserve">núm. </w:t>
            </w:r>
            <w:r w:rsidR="00001B38">
              <w:rPr>
                <w:rFonts w:ascii="Arial" w:hAnsi="Arial" w:cs="Arial"/>
                <w:color w:val="7F7F7F" w:themeColor="text1" w:themeTint="80"/>
                <w:sz w:val="20"/>
                <w:szCs w:val="20"/>
              </w:rPr>
              <w:t>X</w:t>
            </w:r>
            <w:r w:rsidR="000A7753" w:rsidRPr="002F2A9C">
              <w:rPr>
                <w:rFonts w:ascii="Arial" w:hAnsi="Arial" w:cs="Arial"/>
                <w:color w:val="7F7F7F" w:themeColor="text1" w:themeTint="80"/>
                <w:sz w:val="20"/>
                <w:szCs w:val="20"/>
              </w:rPr>
              <w:t xml:space="preserve"> /2011 de 14/07/11.</w:t>
            </w:r>
            <w:r w:rsidR="003174AE">
              <w:rPr>
                <w:rFonts w:ascii="Arial" w:hAnsi="Arial" w:cs="Arial"/>
                <w:color w:val="7F7F7F" w:themeColor="text1" w:themeTint="80"/>
                <w:sz w:val="20"/>
                <w:szCs w:val="20"/>
              </w:rPr>
              <w:t xml:space="preserve"> </w:t>
            </w:r>
            <w:r w:rsidR="00001B38">
              <w:rPr>
                <w:rFonts w:ascii="Arial" w:hAnsi="Arial" w:cs="Arial"/>
                <w:color w:val="7F7F7F" w:themeColor="text1" w:themeTint="80"/>
                <w:sz w:val="20"/>
                <w:szCs w:val="20"/>
              </w:rPr>
              <w:t xml:space="preserve">Document núm. X. </w:t>
            </w:r>
            <w:r w:rsidRPr="002F2A9C">
              <w:rPr>
                <w:rFonts w:ascii="Arial" w:hAnsi="Arial" w:cs="Arial"/>
                <w:color w:val="7F7F7F" w:themeColor="text1" w:themeTint="80"/>
                <w:sz w:val="20"/>
                <w:szCs w:val="20"/>
              </w:rPr>
              <w:t xml:space="preserve">Entrada en vigor </w:t>
            </w:r>
            <w:r w:rsidR="000A7753" w:rsidRPr="002F2A9C">
              <w:rPr>
                <w:rFonts w:ascii="Arial" w:hAnsi="Arial" w:cs="Arial"/>
                <w:color w:val="7F7F7F" w:themeColor="text1" w:themeTint="80"/>
                <w:sz w:val="20"/>
                <w:szCs w:val="20"/>
              </w:rPr>
              <w:t xml:space="preserve">l’any acadèmic </w:t>
            </w:r>
            <w:r w:rsidRPr="002F2A9C">
              <w:rPr>
                <w:rFonts w:ascii="Arial" w:hAnsi="Arial" w:cs="Arial"/>
                <w:color w:val="7F7F7F" w:themeColor="text1" w:themeTint="80"/>
                <w:sz w:val="20"/>
                <w:szCs w:val="20"/>
              </w:rPr>
              <w:t xml:space="preserve"> 2011-12</w:t>
            </w:r>
          </w:p>
        </w:tc>
      </w:tr>
    </w:tbl>
    <w:p w:rsidR="00A748E3" w:rsidRDefault="00A748E3" w:rsidP="001D6424">
      <w:pPr>
        <w:rPr>
          <w:rFonts w:ascii="Century Gothic" w:hAnsi="Century Gothic"/>
          <w:sz w:val="16"/>
          <w:szCs w:val="16"/>
          <w:lang w:val="es-ES"/>
        </w:rPr>
      </w:pPr>
    </w:p>
    <w:p w:rsidR="00A969ED" w:rsidRDefault="00A969ED" w:rsidP="001D6424">
      <w:pPr>
        <w:rPr>
          <w:rFonts w:ascii="Century Gothic" w:hAnsi="Century Gothic"/>
          <w:sz w:val="16"/>
          <w:szCs w:val="16"/>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A969ED" w:rsidRDefault="00A969ED" w:rsidP="001D6424">
      <w:pPr>
        <w:rPr>
          <w:rFonts w:ascii="Arial" w:hAnsi="Arial" w:cs="Arial"/>
          <w:b/>
          <w:sz w:val="28"/>
          <w:szCs w:val="28"/>
          <w:lang w:val="es-ES"/>
        </w:rPr>
      </w:pPr>
    </w:p>
    <w:p w:rsidR="00957546" w:rsidRPr="00563CFC" w:rsidRDefault="00957546" w:rsidP="001D6424">
      <w:pPr>
        <w:rPr>
          <w:rFonts w:ascii="Arial" w:hAnsi="Arial" w:cs="Arial"/>
          <w:b/>
          <w:sz w:val="28"/>
          <w:szCs w:val="28"/>
          <w:lang w:val="es-ES"/>
        </w:rPr>
      </w:pPr>
      <w:r w:rsidRPr="00563CFC">
        <w:rPr>
          <w:rFonts w:ascii="Arial" w:hAnsi="Arial" w:cs="Arial"/>
          <w:b/>
          <w:sz w:val="28"/>
          <w:szCs w:val="28"/>
          <w:lang w:val="es-ES"/>
        </w:rPr>
        <w:t>Índex</w:t>
      </w:r>
    </w:p>
    <w:p w:rsidR="00957546" w:rsidRDefault="00957546" w:rsidP="001D6424">
      <w:pPr>
        <w:rPr>
          <w:rFonts w:ascii="Arial" w:hAnsi="Arial" w:cs="Arial"/>
          <w:b/>
          <w:sz w:val="24"/>
          <w:szCs w:val="24"/>
          <w:lang w:val="es-ES"/>
        </w:rPr>
      </w:pPr>
    </w:p>
    <w:p w:rsidR="00957546" w:rsidRPr="00957546" w:rsidRDefault="00957546" w:rsidP="001D6424">
      <w:pPr>
        <w:rPr>
          <w:rFonts w:ascii="Arial" w:hAnsi="Arial" w:cs="Arial"/>
          <w:b/>
          <w:sz w:val="24"/>
          <w:szCs w:val="24"/>
          <w:lang w:val="es-ES"/>
        </w:rPr>
      </w:pPr>
    </w:p>
    <w:p w:rsidR="00957546" w:rsidRPr="00982192" w:rsidRDefault="00957546" w:rsidP="00A54473">
      <w:pPr>
        <w:pStyle w:val="NormalWeb"/>
        <w:numPr>
          <w:ilvl w:val="0"/>
          <w:numId w:val="30"/>
        </w:numPr>
        <w:spacing w:before="360" w:beforeAutospacing="0" w:after="360" w:afterAutospacing="0"/>
        <w:ind w:left="2132" w:hanging="357"/>
        <w:jc w:val="both"/>
        <w:rPr>
          <w:rFonts w:ascii="Arial" w:hAnsi="Arial" w:cs="Arial"/>
          <w:bCs/>
        </w:rPr>
      </w:pPr>
      <w:r w:rsidRPr="00982192">
        <w:rPr>
          <w:rFonts w:ascii="Arial" w:hAnsi="Arial" w:cs="Arial"/>
          <w:bCs/>
        </w:rPr>
        <w:t>Objectiu</w:t>
      </w:r>
    </w:p>
    <w:p w:rsidR="00957546" w:rsidRPr="00982192" w:rsidRDefault="00957546" w:rsidP="00A54473">
      <w:pPr>
        <w:pStyle w:val="NormalWeb"/>
        <w:numPr>
          <w:ilvl w:val="0"/>
          <w:numId w:val="30"/>
        </w:numPr>
        <w:spacing w:before="360" w:beforeAutospacing="0" w:after="360" w:afterAutospacing="0"/>
        <w:ind w:left="2132" w:hanging="357"/>
        <w:jc w:val="both"/>
        <w:rPr>
          <w:rFonts w:ascii="Arial" w:hAnsi="Arial" w:cs="Arial"/>
        </w:rPr>
      </w:pPr>
      <w:r w:rsidRPr="00982192">
        <w:rPr>
          <w:rFonts w:ascii="Arial" w:hAnsi="Arial" w:cs="Arial"/>
          <w:bCs/>
        </w:rPr>
        <w:t xml:space="preserve">El </w:t>
      </w:r>
      <w:r>
        <w:rPr>
          <w:rFonts w:ascii="Arial" w:hAnsi="Arial" w:cs="Arial"/>
          <w:bCs/>
        </w:rPr>
        <w:t>TFG</w:t>
      </w:r>
      <w:r w:rsidRPr="00982192">
        <w:rPr>
          <w:rFonts w:ascii="Arial" w:hAnsi="Arial" w:cs="Arial"/>
          <w:bCs/>
        </w:rPr>
        <w:t xml:space="preserve"> del grau en òptica i optometria</w:t>
      </w:r>
    </w:p>
    <w:p w:rsidR="00957546" w:rsidRDefault="00957546" w:rsidP="00A54473">
      <w:pPr>
        <w:pStyle w:val="NormalWeb"/>
        <w:numPr>
          <w:ilvl w:val="0"/>
          <w:numId w:val="30"/>
        </w:numPr>
        <w:spacing w:before="360" w:beforeAutospacing="0" w:after="360" w:afterAutospacing="0"/>
        <w:ind w:left="2132" w:hanging="357"/>
        <w:jc w:val="both"/>
        <w:rPr>
          <w:rFonts w:ascii="Arial" w:hAnsi="Arial" w:cs="Arial"/>
          <w:bCs/>
        </w:rPr>
      </w:pPr>
      <w:r>
        <w:rPr>
          <w:rFonts w:ascii="Arial" w:hAnsi="Arial" w:cs="Arial"/>
          <w:bCs/>
        </w:rPr>
        <w:t>Projecte de TFG</w:t>
      </w:r>
    </w:p>
    <w:p w:rsidR="00957546" w:rsidRPr="00982192" w:rsidRDefault="00957546" w:rsidP="00A54473">
      <w:pPr>
        <w:pStyle w:val="NormalWeb"/>
        <w:numPr>
          <w:ilvl w:val="0"/>
          <w:numId w:val="30"/>
        </w:numPr>
        <w:spacing w:before="360" w:beforeAutospacing="0" w:after="360" w:afterAutospacing="0"/>
        <w:ind w:left="2132" w:hanging="357"/>
        <w:jc w:val="both"/>
        <w:rPr>
          <w:rFonts w:ascii="Arial" w:hAnsi="Arial" w:cs="Arial"/>
          <w:bCs/>
        </w:rPr>
      </w:pPr>
      <w:r w:rsidRPr="00982192">
        <w:rPr>
          <w:rFonts w:ascii="Arial" w:hAnsi="Arial" w:cs="Arial"/>
          <w:bCs/>
        </w:rPr>
        <w:t>Tema de TFG i modalitats</w:t>
      </w:r>
    </w:p>
    <w:p w:rsidR="00957546" w:rsidRDefault="00957546" w:rsidP="00A54473">
      <w:pPr>
        <w:pStyle w:val="NormalWeb"/>
        <w:numPr>
          <w:ilvl w:val="0"/>
          <w:numId w:val="30"/>
        </w:numPr>
        <w:spacing w:before="360" w:beforeAutospacing="0" w:after="360" w:afterAutospacing="0"/>
        <w:ind w:left="2132" w:hanging="357"/>
        <w:jc w:val="both"/>
        <w:rPr>
          <w:rFonts w:ascii="Arial" w:hAnsi="Arial" w:cs="Arial"/>
          <w:bCs/>
        </w:rPr>
      </w:pPr>
      <w:r w:rsidRPr="00982192">
        <w:rPr>
          <w:rFonts w:ascii="Arial" w:hAnsi="Arial" w:cs="Arial"/>
          <w:bCs/>
        </w:rPr>
        <w:t>Director</w:t>
      </w:r>
      <w:r>
        <w:rPr>
          <w:rFonts w:ascii="Arial" w:hAnsi="Arial" w:cs="Arial"/>
          <w:bCs/>
        </w:rPr>
        <w:t>/a</w:t>
      </w:r>
      <w:r w:rsidRPr="00982192">
        <w:rPr>
          <w:rFonts w:ascii="Arial" w:hAnsi="Arial" w:cs="Arial"/>
          <w:bCs/>
        </w:rPr>
        <w:t xml:space="preserve"> del TFG</w:t>
      </w:r>
    </w:p>
    <w:p w:rsidR="00957546" w:rsidRDefault="00957546" w:rsidP="00A54473">
      <w:pPr>
        <w:pStyle w:val="Default"/>
        <w:numPr>
          <w:ilvl w:val="0"/>
          <w:numId w:val="30"/>
        </w:numPr>
        <w:spacing w:before="360" w:after="360"/>
        <w:ind w:left="2132" w:hanging="357"/>
      </w:pPr>
      <w:r w:rsidRPr="00532C92">
        <w:t>Memòria de TFG</w:t>
      </w:r>
      <w:r w:rsidR="003174AE">
        <w:t>:</w:t>
      </w:r>
      <w:r>
        <w:t xml:space="preserve"> Contingut i estructura.</w:t>
      </w:r>
    </w:p>
    <w:p w:rsidR="00957546" w:rsidRDefault="00957546" w:rsidP="00A54473">
      <w:pPr>
        <w:pStyle w:val="NormalWeb"/>
        <w:numPr>
          <w:ilvl w:val="0"/>
          <w:numId w:val="30"/>
        </w:numPr>
        <w:spacing w:before="360" w:beforeAutospacing="0" w:after="360" w:afterAutospacing="0"/>
        <w:ind w:left="2132" w:hanging="357"/>
        <w:jc w:val="both"/>
        <w:rPr>
          <w:rFonts w:ascii="Arial" w:hAnsi="Arial" w:cs="Arial"/>
        </w:rPr>
      </w:pPr>
      <w:r w:rsidRPr="00982192">
        <w:rPr>
          <w:rFonts w:ascii="Arial" w:hAnsi="Arial" w:cs="Arial"/>
          <w:bCs/>
        </w:rPr>
        <w:t>Avaluació</w:t>
      </w:r>
      <w:r>
        <w:rPr>
          <w:rFonts w:ascii="Arial" w:hAnsi="Arial" w:cs="Arial"/>
          <w:bCs/>
        </w:rPr>
        <w:t xml:space="preserve"> del TFG</w:t>
      </w:r>
    </w:p>
    <w:p w:rsidR="00957546" w:rsidRPr="00982192" w:rsidRDefault="00957546" w:rsidP="00A54473">
      <w:pPr>
        <w:pStyle w:val="NormalWeb"/>
        <w:numPr>
          <w:ilvl w:val="0"/>
          <w:numId w:val="30"/>
        </w:numPr>
        <w:spacing w:before="360" w:beforeAutospacing="0" w:after="360" w:afterAutospacing="0"/>
        <w:ind w:left="2132" w:hanging="357"/>
        <w:jc w:val="both"/>
        <w:rPr>
          <w:rFonts w:ascii="Arial" w:hAnsi="Arial" w:cs="Arial"/>
        </w:rPr>
      </w:pPr>
      <w:r w:rsidRPr="00982192">
        <w:rPr>
          <w:rFonts w:ascii="Arial" w:hAnsi="Arial" w:cs="Arial"/>
          <w:bCs/>
        </w:rPr>
        <w:t>Designació de Tribunals</w:t>
      </w:r>
    </w:p>
    <w:p w:rsidR="00957546" w:rsidRPr="00262A43" w:rsidRDefault="00957546" w:rsidP="00A54473">
      <w:pPr>
        <w:pStyle w:val="NormalWeb"/>
        <w:numPr>
          <w:ilvl w:val="0"/>
          <w:numId w:val="30"/>
        </w:numPr>
        <w:spacing w:before="360" w:beforeAutospacing="0" w:after="360" w:afterAutospacing="0"/>
        <w:ind w:left="2132" w:hanging="357"/>
        <w:jc w:val="both"/>
        <w:rPr>
          <w:rFonts w:ascii="Arial" w:hAnsi="Arial" w:cs="Arial"/>
        </w:rPr>
      </w:pPr>
      <w:r w:rsidRPr="00262A43">
        <w:rPr>
          <w:rFonts w:ascii="Arial" w:hAnsi="Arial" w:cs="Arial"/>
          <w:color w:val="000000"/>
          <w:lang w:eastAsia="es-ES"/>
        </w:rPr>
        <w:t>Propietat intel·lectual del Treball de Fi de Grau i publicació</w:t>
      </w:r>
    </w:p>
    <w:p w:rsidR="00957546" w:rsidRPr="00532C92" w:rsidRDefault="00957546" w:rsidP="00A54473">
      <w:pPr>
        <w:pStyle w:val="NormalWeb"/>
        <w:numPr>
          <w:ilvl w:val="0"/>
          <w:numId w:val="30"/>
        </w:numPr>
        <w:spacing w:before="360" w:beforeAutospacing="0" w:after="360" w:afterAutospacing="0"/>
        <w:ind w:left="2132" w:hanging="357"/>
        <w:jc w:val="both"/>
        <w:rPr>
          <w:rFonts w:ascii="Arial" w:hAnsi="Arial" w:cs="Arial"/>
        </w:rPr>
      </w:pPr>
      <w:r w:rsidRPr="00133A7D">
        <w:rPr>
          <w:rFonts w:ascii="Arial" w:hAnsi="Arial" w:cs="Arial"/>
          <w:bCs/>
        </w:rPr>
        <w:t xml:space="preserve">Procediment del Bloc curricular TFG </w:t>
      </w:r>
    </w:p>
    <w:p w:rsidR="00957546" w:rsidRPr="00957546" w:rsidRDefault="00957546" w:rsidP="00957546">
      <w:pPr>
        <w:spacing w:before="120" w:after="120"/>
        <w:ind w:left="2116"/>
        <w:rPr>
          <w:rFonts w:ascii="Century Gothic" w:hAnsi="Century Gothic"/>
          <w:sz w:val="16"/>
          <w:szCs w:val="16"/>
        </w:rPr>
      </w:pPr>
    </w:p>
    <w:p w:rsidR="00957546" w:rsidRDefault="00957546"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957546" w:rsidRDefault="00957546" w:rsidP="001D6424">
      <w:pPr>
        <w:rPr>
          <w:rFonts w:ascii="Century Gothic" w:hAnsi="Century Gothic"/>
          <w:sz w:val="16"/>
          <w:szCs w:val="16"/>
          <w:lang w:val="es-ES"/>
        </w:rPr>
      </w:pPr>
    </w:p>
    <w:p w:rsidR="004A2086" w:rsidRPr="00A54473" w:rsidRDefault="00782B65" w:rsidP="00A54473">
      <w:pPr>
        <w:pStyle w:val="NormalWeb"/>
        <w:numPr>
          <w:ilvl w:val="0"/>
          <w:numId w:val="48"/>
        </w:numPr>
        <w:spacing w:before="0" w:beforeAutospacing="0" w:after="0" w:afterAutospacing="0" w:line="276" w:lineRule="auto"/>
        <w:jc w:val="both"/>
        <w:rPr>
          <w:rFonts w:ascii="Arial" w:hAnsi="Arial" w:cs="Arial"/>
          <w:b/>
          <w:bCs/>
          <w:sz w:val="28"/>
          <w:szCs w:val="28"/>
        </w:rPr>
      </w:pPr>
      <w:r>
        <w:rPr>
          <w:rFonts w:ascii="Arial" w:hAnsi="Arial" w:cs="Arial"/>
          <w:b/>
          <w:bCs/>
          <w:noProof/>
          <w:sz w:val="28"/>
          <w:szCs w:val="28"/>
          <w:lang w:val="es-ES" w:eastAsia="es-ES"/>
        </w:rPr>
        <w:lastRenderedPageBreak/>
        <w:pict>
          <v:rect id="_x0000_s1027" style="position:absolute;left:0;text-align:left;margin-left:384.3pt;margin-top:-44.55pt;width:96.75pt;height:31.5pt;z-index:251659264">
            <v:textbox>
              <w:txbxContent>
                <w:p w:rsidR="00782B65" w:rsidRPr="00782B65" w:rsidRDefault="00782B65" w:rsidP="00782B65">
                  <w:pPr>
                    <w:ind w:left="3" w:firstLine="0"/>
                    <w:jc w:val="center"/>
                    <w:rPr>
                      <w:rFonts w:ascii="Arial" w:hAnsi="Arial"/>
                      <w:b/>
                      <w:sz w:val="24"/>
                      <w:szCs w:val="24"/>
                      <w:lang w:val="es-ES"/>
                    </w:rPr>
                  </w:pPr>
                  <w:proofErr w:type="spellStart"/>
                  <w:r w:rsidRPr="00782B65">
                    <w:rPr>
                      <w:rFonts w:ascii="Arial" w:hAnsi="Arial"/>
                      <w:b/>
                      <w:sz w:val="24"/>
                      <w:szCs w:val="24"/>
                      <w:lang w:val="es-ES"/>
                    </w:rPr>
                    <w:t>Annex</w:t>
                  </w:r>
                  <w:proofErr w:type="spellEnd"/>
                  <w:r w:rsidRPr="00782B65">
                    <w:rPr>
                      <w:rFonts w:ascii="Arial" w:hAnsi="Arial"/>
                      <w:b/>
                      <w:sz w:val="24"/>
                      <w:szCs w:val="24"/>
                      <w:lang w:val="es-ES"/>
                    </w:rPr>
                    <w:t xml:space="preserve"> 2</w:t>
                  </w:r>
                </w:p>
                <w:p w:rsidR="00782B65" w:rsidRPr="00782B65" w:rsidRDefault="00782B65">
                  <w:pPr>
                    <w:ind w:left="0"/>
                    <w:rPr>
                      <w:lang w:val="es-ES"/>
                    </w:rPr>
                  </w:pPr>
                </w:p>
              </w:txbxContent>
            </v:textbox>
          </v:rect>
        </w:pict>
      </w:r>
      <w:r w:rsidR="004A2086" w:rsidRPr="00A54473">
        <w:rPr>
          <w:rFonts w:ascii="Arial" w:hAnsi="Arial" w:cs="Arial"/>
          <w:b/>
          <w:bCs/>
          <w:sz w:val="28"/>
          <w:szCs w:val="28"/>
        </w:rPr>
        <w:t>Objectiu</w:t>
      </w:r>
    </w:p>
    <w:p w:rsidR="00A54473" w:rsidRPr="00F628CC" w:rsidRDefault="00A54473" w:rsidP="00A54473">
      <w:pPr>
        <w:pStyle w:val="NormalWeb"/>
        <w:spacing w:before="0" w:beforeAutospacing="0" w:after="0" w:afterAutospacing="0" w:line="276" w:lineRule="auto"/>
        <w:jc w:val="both"/>
        <w:rPr>
          <w:rFonts w:ascii="Arial" w:hAnsi="Arial" w:cs="Arial"/>
          <w:b/>
          <w:bCs/>
        </w:rPr>
      </w:pPr>
    </w:p>
    <w:p w:rsidR="00272202" w:rsidRPr="00F628CC" w:rsidRDefault="00272202" w:rsidP="00A54473">
      <w:pPr>
        <w:pStyle w:val="NormalWeb"/>
        <w:spacing w:before="0" w:beforeAutospacing="0" w:after="0" w:afterAutospacing="0" w:line="276" w:lineRule="auto"/>
        <w:ind w:left="709" w:firstLine="0"/>
        <w:jc w:val="both"/>
        <w:rPr>
          <w:rFonts w:ascii="Arial" w:hAnsi="Arial" w:cs="Arial"/>
        </w:rPr>
      </w:pPr>
      <w:r w:rsidRPr="00F628CC">
        <w:rPr>
          <w:rFonts w:ascii="Arial" w:hAnsi="Arial" w:cs="Arial"/>
        </w:rPr>
        <w:t xml:space="preserve">El </w:t>
      </w:r>
      <w:r w:rsidRPr="00F628CC">
        <w:rPr>
          <w:rFonts w:ascii="Arial" w:hAnsi="Arial" w:cs="Arial"/>
          <w:i/>
          <w:iCs/>
        </w:rPr>
        <w:t xml:space="preserve">REAL DECRETO 1393/2007, de 29 d’octubre. BOE (260) </w:t>
      </w:r>
      <w:r w:rsidRPr="00F628CC">
        <w:rPr>
          <w:rFonts w:ascii="Arial" w:hAnsi="Arial" w:cs="Arial"/>
          <w:iCs/>
        </w:rPr>
        <w:t>diu del treball final de grau (TFG) que s’ha de</w:t>
      </w:r>
      <w:r w:rsidRPr="00F628CC">
        <w:rPr>
          <w:rFonts w:ascii="Arial" w:hAnsi="Arial" w:cs="Arial"/>
        </w:rPr>
        <w:t xml:space="preserve"> realitzar en la fase final del pla d’estudis i estar orientat a l’avaluació</w:t>
      </w:r>
      <w:r w:rsidR="0009795D" w:rsidRPr="00F628CC">
        <w:rPr>
          <w:rFonts w:ascii="Arial" w:hAnsi="Arial" w:cs="Arial"/>
        </w:rPr>
        <w:t xml:space="preserve"> </w:t>
      </w:r>
      <w:r w:rsidRPr="00F628CC">
        <w:rPr>
          <w:rFonts w:ascii="Arial" w:hAnsi="Arial" w:cs="Arial"/>
        </w:rPr>
        <w:t>de competències associades al títol</w:t>
      </w:r>
      <w:r w:rsidR="0009795D" w:rsidRPr="00F628CC">
        <w:rPr>
          <w:rFonts w:ascii="Arial" w:hAnsi="Arial" w:cs="Arial"/>
        </w:rPr>
        <w:t>.</w:t>
      </w:r>
    </w:p>
    <w:p w:rsidR="00272202" w:rsidRPr="00F628CC" w:rsidRDefault="00272202" w:rsidP="00A54473">
      <w:pPr>
        <w:pStyle w:val="NormalWeb"/>
        <w:spacing w:before="0" w:beforeAutospacing="0" w:after="0" w:afterAutospacing="0" w:line="276" w:lineRule="auto"/>
        <w:jc w:val="both"/>
        <w:rPr>
          <w:rFonts w:ascii="Arial" w:hAnsi="Arial" w:cs="Arial"/>
        </w:rPr>
      </w:pPr>
    </w:p>
    <w:p w:rsidR="004A2086" w:rsidRDefault="004A2086" w:rsidP="00A54473">
      <w:pPr>
        <w:pStyle w:val="NormalWeb"/>
        <w:spacing w:before="0" w:beforeAutospacing="0" w:after="0" w:afterAutospacing="0" w:line="276" w:lineRule="auto"/>
        <w:ind w:left="709" w:firstLine="0"/>
        <w:jc w:val="both"/>
        <w:rPr>
          <w:rFonts w:ascii="Arial" w:hAnsi="Arial" w:cs="Arial"/>
        </w:rPr>
      </w:pPr>
      <w:r w:rsidRPr="0039285C">
        <w:rPr>
          <w:rFonts w:ascii="Arial" w:hAnsi="Arial" w:cs="Arial"/>
        </w:rPr>
        <w:t>L'objecte del treball de fi de grau és acreditar de forma global la formació adquirida a</w:t>
      </w:r>
      <w:r w:rsidR="0009795D" w:rsidRPr="0039285C">
        <w:rPr>
          <w:rFonts w:ascii="Arial" w:hAnsi="Arial" w:cs="Arial"/>
        </w:rPr>
        <w:t>ls estudis del grau en ò</w:t>
      </w:r>
      <w:r w:rsidR="008648A4" w:rsidRPr="0039285C">
        <w:rPr>
          <w:rFonts w:ascii="Arial" w:hAnsi="Arial" w:cs="Arial"/>
        </w:rPr>
        <w:t>p</w:t>
      </w:r>
      <w:r w:rsidR="0009795D" w:rsidRPr="0039285C">
        <w:rPr>
          <w:rFonts w:ascii="Arial" w:hAnsi="Arial" w:cs="Arial"/>
        </w:rPr>
        <w:t>tica i optometria</w:t>
      </w:r>
      <w:r w:rsidRPr="0039285C">
        <w:rPr>
          <w:rFonts w:ascii="Arial" w:hAnsi="Arial" w:cs="Arial"/>
        </w:rPr>
        <w:t xml:space="preserve">, que justifiqui l'obtenció del títol. </w:t>
      </w:r>
      <w:r w:rsidR="0009795D" w:rsidRPr="0039285C">
        <w:rPr>
          <w:rFonts w:ascii="Arial" w:hAnsi="Arial" w:cs="Arial"/>
        </w:rPr>
        <w:t xml:space="preserve">Al TFG l’estudiant ha d’integrar i aplicar, amb criteri professional, creatiu i innovador,  les competències adquirides al llarg del grau, així com donar solució eficient als problemes que derivin del mateix TFG. </w:t>
      </w:r>
      <w:r w:rsidRPr="0039285C">
        <w:rPr>
          <w:rFonts w:ascii="Arial" w:hAnsi="Arial" w:cs="Arial"/>
        </w:rPr>
        <w:t>Es tracta del desenvolupament d'un treball personal, d'aprofundiment i de síntesi dins de l’àmbit de coneixements dels estudis realitzats.</w:t>
      </w:r>
    </w:p>
    <w:p w:rsidR="00A54473" w:rsidRDefault="00A54473" w:rsidP="00A54473">
      <w:pPr>
        <w:pStyle w:val="NormalWeb"/>
        <w:spacing w:before="0" w:beforeAutospacing="0" w:after="0" w:afterAutospacing="0" w:line="276" w:lineRule="auto"/>
        <w:ind w:left="709" w:firstLine="0"/>
        <w:jc w:val="both"/>
        <w:rPr>
          <w:rFonts w:ascii="Arial" w:hAnsi="Arial" w:cs="Arial"/>
        </w:rPr>
      </w:pPr>
    </w:p>
    <w:p w:rsidR="00A54473" w:rsidRPr="0039285C" w:rsidRDefault="00A54473" w:rsidP="00A54473">
      <w:pPr>
        <w:pStyle w:val="NormalWeb"/>
        <w:spacing w:before="0" w:beforeAutospacing="0" w:after="0" w:afterAutospacing="0" w:line="276" w:lineRule="auto"/>
        <w:ind w:left="709" w:firstLine="0"/>
        <w:jc w:val="both"/>
        <w:rPr>
          <w:rFonts w:ascii="Arial" w:hAnsi="Arial" w:cs="Arial"/>
        </w:rPr>
      </w:pPr>
    </w:p>
    <w:p w:rsidR="00C2250F" w:rsidRPr="00A54473" w:rsidRDefault="00C2250F" w:rsidP="00A54473">
      <w:pPr>
        <w:pStyle w:val="NormalWeb"/>
        <w:numPr>
          <w:ilvl w:val="0"/>
          <w:numId w:val="48"/>
        </w:numPr>
        <w:spacing w:before="0" w:beforeAutospacing="0" w:after="0" w:afterAutospacing="0" w:line="276" w:lineRule="auto"/>
        <w:jc w:val="both"/>
        <w:rPr>
          <w:rFonts w:ascii="Arial" w:hAnsi="Arial" w:cs="Arial"/>
        </w:rPr>
      </w:pPr>
      <w:r w:rsidRPr="00F628CC">
        <w:rPr>
          <w:rFonts w:ascii="Arial" w:hAnsi="Arial" w:cs="Arial"/>
          <w:b/>
          <w:bCs/>
        </w:rPr>
        <w:t xml:space="preserve">El </w:t>
      </w:r>
      <w:r w:rsidR="00AC39FE">
        <w:rPr>
          <w:rFonts w:ascii="Arial" w:hAnsi="Arial" w:cs="Arial"/>
          <w:b/>
          <w:bCs/>
        </w:rPr>
        <w:t>TFG</w:t>
      </w:r>
      <w:r w:rsidR="00887F2D" w:rsidRPr="00F628CC">
        <w:rPr>
          <w:rFonts w:ascii="Arial" w:hAnsi="Arial" w:cs="Arial"/>
          <w:b/>
          <w:bCs/>
        </w:rPr>
        <w:t xml:space="preserve"> del grau en òptica i optometria</w:t>
      </w:r>
    </w:p>
    <w:p w:rsidR="00A54473" w:rsidRPr="00F628CC" w:rsidRDefault="00A54473" w:rsidP="00A54473">
      <w:pPr>
        <w:pStyle w:val="NormalWeb"/>
        <w:spacing w:before="0" w:beforeAutospacing="0" w:after="0" w:afterAutospacing="0" w:line="276" w:lineRule="auto"/>
        <w:ind w:firstLine="0"/>
        <w:jc w:val="both"/>
        <w:rPr>
          <w:rFonts w:ascii="Arial" w:hAnsi="Arial" w:cs="Arial"/>
        </w:rPr>
      </w:pPr>
    </w:p>
    <w:p w:rsidR="00C2250F" w:rsidRDefault="00C2250F" w:rsidP="0039285C">
      <w:pPr>
        <w:pStyle w:val="NormalWeb"/>
        <w:spacing w:before="0" w:beforeAutospacing="0" w:after="0" w:afterAutospacing="0" w:line="276" w:lineRule="auto"/>
        <w:ind w:left="709" w:firstLine="0"/>
        <w:jc w:val="both"/>
        <w:rPr>
          <w:rFonts w:ascii="Arial" w:hAnsi="Arial" w:cs="Arial"/>
          <w:bCs/>
        </w:rPr>
      </w:pPr>
      <w:r w:rsidRPr="0039285C">
        <w:rPr>
          <w:rFonts w:ascii="Arial" w:hAnsi="Arial" w:cs="Arial"/>
          <w:bCs/>
        </w:rPr>
        <w:t xml:space="preserve">El </w:t>
      </w:r>
      <w:r w:rsidR="006A09C2" w:rsidRPr="0039285C">
        <w:rPr>
          <w:rFonts w:ascii="Arial" w:hAnsi="Arial" w:cs="Arial"/>
          <w:bCs/>
        </w:rPr>
        <w:t xml:space="preserve">bloc curricular </w:t>
      </w:r>
      <w:r w:rsidR="00887F2D" w:rsidRPr="0039285C">
        <w:rPr>
          <w:rFonts w:ascii="Arial" w:hAnsi="Arial" w:cs="Arial"/>
          <w:bCs/>
        </w:rPr>
        <w:t>treball</w:t>
      </w:r>
      <w:r w:rsidRPr="0039285C">
        <w:rPr>
          <w:rFonts w:ascii="Arial" w:hAnsi="Arial" w:cs="Arial"/>
          <w:bCs/>
        </w:rPr>
        <w:t xml:space="preserve"> de fi de </w:t>
      </w:r>
      <w:r w:rsidR="00887F2D" w:rsidRPr="0039285C">
        <w:rPr>
          <w:rFonts w:ascii="Arial" w:hAnsi="Arial" w:cs="Arial"/>
          <w:bCs/>
        </w:rPr>
        <w:t>grau</w:t>
      </w:r>
      <w:r w:rsidRPr="0039285C">
        <w:rPr>
          <w:rFonts w:ascii="Arial" w:hAnsi="Arial" w:cs="Arial"/>
          <w:bCs/>
        </w:rPr>
        <w:t xml:space="preserve"> corresponent al títol </w:t>
      </w:r>
      <w:r w:rsidR="00887F2D" w:rsidRPr="0039285C">
        <w:rPr>
          <w:rFonts w:ascii="Arial" w:hAnsi="Arial" w:cs="Arial"/>
          <w:bCs/>
        </w:rPr>
        <w:t xml:space="preserve">del grau en òptica i optometria </w:t>
      </w:r>
      <w:r w:rsidRPr="0039285C">
        <w:rPr>
          <w:rFonts w:ascii="Arial" w:hAnsi="Arial" w:cs="Arial"/>
          <w:bCs/>
        </w:rPr>
        <w:t>està constituït per les assignatures següents:</w:t>
      </w:r>
    </w:p>
    <w:p w:rsidR="0039285C" w:rsidRPr="0039285C" w:rsidRDefault="0039285C" w:rsidP="0039285C">
      <w:pPr>
        <w:pStyle w:val="NormalWeb"/>
        <w:spacing w:before="0" w:beforeAutospacing="0" w:after="0" w:afterAutospacing="0" w:line="276" w:lineRule="auto"/>
        <w:ind w:left="709" w:firstLine="0"/>
        <w:jc w:val="both"/>
        <w:rPr>
          <w:rFonts w:ascii="Arial" w:hAnsi="Arial" w:cs="Arial"/>
          <w:bCs/>
        </w:rPr>
      </w:pPr>
    </w:p>
    <w:p w:rsidR="00C2250F" w:rsidRPr="00F628CC" w:rsidRDefault="00887F2D" w:rsidP="00A54473">
      <w:pPr>
        <w:pStyle w:val="NormalWeb"/>
        <w:numPr>
          <w:ilvl w:val="0"/>
          <w:numId w:val="42"/>
        </w:numPr>
        <w:spacing w:before="120" w:beforeAutospacing="0" w:after="120" w:afterAutospacing="0" w:line="276" w:lineRule="auto"/>
        <w:ind w:left="1775" w:hanging="357"/>
        <w:rPr>
          <w:rFonts w:ascii="Arial" w:hAnsi="Arial" w:cs="Arial"/>
        </w:rPr>
      </w:pPr>
      <w:r w:rsidRPr="00F628CC">
        <w:rPr>
          <w:rFonts w:ascii="Arial" w:hAnsi="Arial" w:cs="Arial"/>
        </w:rPr>
        <w:t>Projecte de TFG</w:t>
      </w:r>
      <w:r w:rsidR="00C2250F" w:rsidRPr="00F628CC">
        <w:rPr>
          <w:rFonts w:ascii="Arial" w:hAnsi="Arial" w:cs="Arial"/>
        </w:rPr>
        <w:t xml:space="preserve">: </w:t>
      </w:r>
      <w:r w:rsidR="00A54473">
        <w:rPr>
          <w:rFonts w:ascii="Arial" w:hAnsi="Arial" w:cs="Arial"/>
        </w:rPr>
        <w:t>7,</w:t>
      </w:r>
      <w:r w:rsidRPr="00F628CC">
        <w:rPr>
          <w:rFonts w:ascii="Arial" w:hAnsi="Arial" w:cs="Arial"/>
        </w:rPr>
        <w:t>5</w:t>
      </w:r>
      <w:r w:rsidR="00C2250F" w:rsidRPr="00F628CC">
        <w:rPr>
          <w:rFonts w:ascii="Arial" w:hAnsi="Arial" w:cs="Arial"/>
        </w:rPr>
        <w:t xml:space="preserve"> </w:t>
      </w:r>
      <w:r w:rsidRPr="00F628CC">
        <w:rPr>
          <w:rFonts w:ascii="Arial" w:hAnsi="Arial" w:cs="Arial"/>
        </w:rPr>
        <w:t>ECTS</w:t>
      </w:r>
      <w:r w:rsidR="00C2250F" w:rsidRPr="00F628CC">
        <w:rPr>
          <w:rFonts w:ascii="Arial" w:hAnsi="Arial" w:cs="Arial"/>
        </w:rPr>
        <w:t xml:space="preserve"> </w:t>
      </w:r>
    </w:p>
    <w:p w:rsidR="00C2250F" w:rsidRDefault="00CF50A1" w:rsidP="00A54473">
      <w:pPr>
        <w:pStyle w:val="NormalWeb"/>
        <w:numPr>
          <w:ilvl w:val="0"/>
          <w:numId w:val="42"/>
        </w:numPr>
        <w:spacing w:before="120" w:beforeAutospacing="0" w:after="0" w:afterAutospacing="0" w:line="276" w:lineRule="auto"/>
        <w:ind w:left="1775" w:hanging="357"/>
        <w:rPr>
          <w:rFonts w:ascii="Arial" w:hAnsi="Arial" w:cs="Arial"/>
        </w:rPr>
      </w:pPr>
      <w:r w:rsidRPr="00F628CC">
        <w:rPr>
          <w:rFonts w:ascii="Arial" w:hAnsi="Arial" w:cs="Arial"/>
        </w:rPr>
        <w:t>TFG</w:t>
      </w:r>
      <w:r w:rsidR="00C2250F" w:rsidRPr="00F628CC">
        <w:rPr>
          <w:rFonts w:ascii="Arial" w:hAnsi="Arial" w:cs="Arial"/>
        </w:rPr>
        <w:t xml:space="preserve">: </w:t>
      </w:r>
      <w:r w:rsidRPr="00F628CC">
        <w:rPr>
          <w:rFonts w:ascii="Arial" w:hAnsi="Arial" w:cs="Arial"/>
        </w:rPr>
        <w:t>16,5</w:t>
      </w:r>
      <w:r w:rsidR="00C2250F" w:rsidRPr="00F628CC">
        <w:rPr>
          <w:rFonts w:ascii="Arial" w:hAnsi="Arial" w:cs="Arial"/>
        </w:rPr>
        <w:t xml:space="preserve"> </w:t>
      </w:r>
      <w:r w:rsidRPr="00F628CC">
        <w:rPr>
          <w:rFonts w:ascii="Arial" w:hAnsi="Arial" w:cs="Arial"/>
        </w:rPr>
        <w:t>ECTS</w:t>
      </w:r>
    </w:p>
    <w:p w:rsidR="00A54473" w:rsidRPr="00F628CC" w:rsidRDefault="00A54473" w:rsidP="00A54473">
      <w:pPr>
        <w:pStyle w:val="NormalWeb"/>
        <w:spacing w:before="120" w:beforeAutospacing="0" w:after="0" w:afterAutospacing="0" w:line="276" w:lineRule="auto"/>
        <w:ind w:left="1775" w:firstLine="0"/>
        <w:rPr>
          <w:rFonts w:ascii="Arial" w:hAnsi="Arial" w:cs="Arial"/>
        </w:rPr>
      </w:pPr>
    </w:p>
    <w:p w:rsidR="00D8703D" w:rsidRPr="0039285C" w:rsidRDefault="00D8703D" w:rsidP="0039285C">
      <w:pPr>
        <w:pStyle w:val="NormalWeb"/>
        <w:spacing w:before="0" w:beforeAutospacing="0" w:after="0" w:afterAutospacing="0" w:line="276" w:lineRule="auto"/>
        <w:ind w:left="709" w:firstLine="0"/>
        <w:jc w:val="both"/>
        <w:rPr>
          <w:rFonts w:ascii="Arial" w:hAnsi="Arial" w:cs="Arial"/>
          <w:bCs/>
        </w:rPr>
      </w:pPr>
      <w:r w:rsidRPr="0039285C">
        <w:rPr>
          <w:rFonts w:ascii="Arial" w:hAnsi="Arial" w:cs="Arial"/>
          <w:bCs/>
        </w:rPr>
        <w:t>Dedicació de l’estudiant/a al TFG: El treball personal de l'estudiant/a associat/da al desenvolupament del “projecte de TFG” i del TFG es considera de 30 hores per cada ECTS.</w:t>
      </w:r>
    </w:p>
    <w:p w:rsidR="00D9066F" w:rsidRPr="00F628CC" w:rsidRDefault="00C2250F" w:rsidP="00A54473">
      <w:pPr>
        <w:pStyle w:val="NormalWeb"/>
        <w:spacing w:line="276" w:lineRule="auto"/>
        <w:ind w:left="1190" w:hanging="510"/>
        <w:jc w:val="both"/>
        <w:rPr>
          <w:rFonts w:ascii="Arial" w:hAnsi="Arial" w:cs="Arial"/>
        </w:rPr>
      </w:pPr>
      <w:r w:rsidRPr="00F628CC">
        <w:rPr>
          <w:rFonts w:ascii="Arial" w:hAnsi="Arial" w:cs="Arial"/>
        </w:rPr>
        <w:t>1.</w:t>
      </w:r>
      <w:r w:rsidR="0074118C" w:rsidRPr="00F628CC">
        <w:rPr>
          <w:rFonts w:ascii="Arial" w:hAnsi="Arial" w:cs="Arial"/>
        </w:rPr>
        <w:t>1</w:t>
      </w:r>
      <w:r w:rsidR="00A54473">
        <w:rPr>
          <w:rFonts w:ascii="Arial" w:hAnsi="Arial" w:cs="Arial"/>
        </w:rPr>
        <w:t>.</w:t>
      </w:r>
      <w:r w:rsidR="00A54473">
        <w:rPr>
          <w:rFonts w:ascii="Arial" w:hAnsi="Arial" w:cs="Arial"/>
        </w:rPr>
        <w:tab/>
      </w:r>
      <w:r w:rsidRPr="00F628CC">
        <w:rPr>
          <w:rFonts w:ascii="Arial" w:hAnsi="Arial" w:cs="Arial"/>
        </w:rPr>
        <w:t xml:space="preserve">L'assignatura </w:t>
      </w:r>
      <w:r w:rsidR="00CF50A1" w:rsidRPr="00F628CC">
        <w:rPr>
          <w:rFonts w:ascii="Arial" w:hAnsi="Arial" w:cs="Arial"/>
        </w:rPr>
        <w:t>“Projecte de TFG”</w:t>
      </w:r>
      <w:r w:rsidRPr="00F628CC">
        <w:rPr>
          <w:rFonts w:ascii="Arial" w:hAnsi="Arial" w:cs="Arial"/>
        </w:rPr>
        <w:t xml:space="preserve"> es pot cursar en qualsevol moment </w:t>
      </w:r>
      <w:r w:rsidR="00CF50A1" w:rsidRPr="00F628CC">
        <w:rPr>
          <w:rFonts w:ascii="Arial" w:hAnsi="Arial" w:cs="Arial"/>
        </w:rPr>
        <w:t>a partir del sisè quadrimestre</w:t>
      </w:r>
      <w:r w:rsidRPr="00F628CC">
        <w:rPr>
          <w:rFonts w:ascii="Arial" w:hAnsi="Arial" w:cs="Arial"/>
        </w:rPr>
        <w:t xml:space="preserve">. </w:t>
      </w:r>
      <w:r w:rsidR="007213CF" w:rsidRPr="00F628CC">
        <w:rPr>
          <w:rFonts w:ascii="Arial" w:hAnsi="Arial" w:cs="Arial"/>
        </w:rPr>
        <w:t xml:space="preserve">Per matricular el “projecte de TFG” cal que tingui </w:t>
      </w:r>
      <w:r w:rsidR="00AE2993" w:rsidRPr="00F628CC">
        <w:rPr>
          <w:rFonts w:ascii="Arial" w:hAnsi="Arial" w:cs="Arial"/>
        </w:rPr>
        <w:t>aprovats</w:t>
      </w:r>
      <w:r w:rsidR="007213CF" w:rsidRPr="00F628CC">
        <w:rPr>
          <w:rFonts w:ascii="Arial" w:hAnsi="Arial" w:cs="Arial"/>
        </w:rPr>
        <w:t xml:space="preserve"> </w:t>
      </w:r>
      <w:r w:rsidR="005A4A4A" w:rsidRPr="00F628CC">
        <w:rPr>
          <w:rFonts w:ascii="Arial" w:hAnsi="Arial" w:cs="Arial"/>
        </w:rPr>
        <w:t xml:space="preserve">120 </w:t>
      </w:r>
      <w:r w:rsidR="007213CF" w:rsidRPr="00F628CC">
        <w:rPr>
          <w:rFonts w:ascii="Arial" w:hAnsi="Arial" w:cs="Arial"/>
        </w:rPr>
        <w:t>ECTS</w:t>
      </w:r>
      <w:r w:rsidR="00467072" w:rsidRPr="00F628CC">
        <w:rPr>
          <w:rFonts w:ascii="Arial" w:hAnsi="Arial" w:cs="Arial"/>
        </w:rPr>
        <w:t xml:space="preserve"> i superada l’avaluació curricular de primer</w:t>
      </w:r>
      <w:r w:rsidR="007213CF" w:rsidRPr="00F628CC">
        <w:rPr>
          <w:rFonts w:ascii="Arial" w:hAnsi="Arial" w:cs="Arial"/>
        </w:rPr>
        <w:t xml:space="preserve">. </w:t>
      </w:r>
      <w:r w:rsidRPr="00F628CC">
        <w:rPr>
          <w:rFonts w:ascii="Arial" w:hAnsi="Arial" w:cs="Arial"/>
        </w:rPr>
        <w:t xml:space="preserve">A tots els efectes acadèmics i d'organització (calendari, horaris, avaluació, etc) es considera igual que la resta d'assignatures obligatòries de la titulació, i està inclosa en el bloc curricular de </w:t>
      </w:r>
      <w:r w:rsidR="001A0007" w:rsidRPr="00F628CC">
        <w:rPr>
          <w:rFonts w:ascii="Arial" w:hAnsi="Arial" w:cs="Arial"/>
        </w:rPr>
        <w:t>TFG</w:t>
      </w:r>
      <w:r w:rsidRPr="00F628CC">
        <w:rPr>
          <w:rFonts w:ascii="Arial" w:hAnsi="Arial" w:cs="Arial"/>
        </w:rPr>
        <w:t xml:space="preserve">. </w:t>
      </w:r>
      <w:r w:rsidR="00E438EA" w:rsidRPr="00F628CC">
        <w:rPr>
          <w:rFonts w:ascii="Arial" w:hAnsi="Arial" w:cs="Arial"/>
        </w:rPr>
        <w:t>La guia docent és aprovada</w:t>
      </w:r>
      <w:r w:rsidRPr="00F628CC">
        <w:rPr>
          <w:rFonts w:ascii="Arial" w:hAnsi="Arial" w:cs="Arial"/>
        </w:rPr>
        <w:t xml:space="preserve"> per la Comissió </w:t>
      </w:r>
      <w:r w:rsidR="00CF50A1" w:rsidRPr="00F628CC">
        <w:rPr>
          <w:rFonts w:ascii="Arial" w:hAnsi="Arial" w:cs="Arial"/>
        </w:rPr>
        <w:t xml:space="preserve">d’Avaluació Acadèmica </w:t>
      </w:r>
      <w:r w:rsidRPr="00F628CC">
        <w:rPr>
          <w:rFonts w:ascii="Arial" w:hAnsi="Arial" w:cs="Arial"/>
        </w:rPr>
        <w:t>del Centre i publica</w:t>
      </w:r>
      <w:r w:rsidR="00E438EA" w:rsidRPr="00F628CC">
        <w:rPr>
          <w:rFonts w:ascii="Arial" w:hAnsi="Arial" w:cs="Arial"/>
        </w:rPr>
        <w:t>da</w:t>
      </w:r>
      <w:r w:rsidRPr="00F628CC">
        <w:rPr>
          <w:rFonts w:ascii="Arial" w:hAnsi="Arial" w:cs="Arial"/>
        </w:rPr>
        <w:t xml:space="preserve"> cada any acadèmic. La matrícula es formalitza en el mateix moment que la de la resta d'assignatures que hagi de cursar l'estudiant en el mateix període lectiu.</w:t>
      </w:r>
    </w:p>
    <w:p w:rsidR="00877E4D" w:rsidRPr="00F628CC" w:rsidRDefault="0074118C" w:rsidP="00A54473">
      <w:pPr>
        <w:pStyle w:val="NormalWeb"/>
        <w:spacing w:line="276" w:lineRule="auto"/>
        <w:ind w:left="1213" w:hanging="510"/>
        <w:jc w:val="both"/>
        <w:rPr>
          <w:rFonts w:ascii="Arial" w:hAnsi="Arial" w:cs="Arial"/>
        </w:rPr>
      </w:pPr>
      <w:r w:rsidRPr="00F628CC">
        <w:rPr>
          <w:rFonts w:ascii="Arial" w:hAnsi="Arial" w:cs="Arial"/>
        </w:rPr>
        <w:t xml:space="preserve">1.2. </w:t>
      </w:r>
      <w:r w:rsidR="00877E4D" w:rsidRPr="00F628CC">
        <w:rPr>
          <w:rFonts w:ascii="Arial" w:hAnsi="Arial" w:cs="Arial"/>
        </w:rPr>
        <w:t>Un cop superada l’assignatura de “projecte de TFG” l’estudiant podrà inscriure el TFG</w:t>
      </w:r>
      <w:r w:rsidR="00D43AE1" w:rsidRPr="00F628CC">
        <w:rPr>
          <w:rFonts w:ascii="Arial" w:hAnsi="Arial" w:cs="Arial"/>
        </w:rPr>
        <w:t xml:space="preserve"> a secretaria acadèmica</w:t>
      </w:r>
      <w:r w:rsidR="00877E4D" w:rsidRPr="00F628CC">
        <w:rPr>
          <w:rFonts w:ascii="Arial" w:hAnsi="Arial" w:cs="Arial"/>
        </w:rPr>
        <w:t>. Aquesta inscripció serveix per poder optar a un conveni de cooperació educativa i/o per, en cas de no matricular cap altre assignatura i previ pagament de la quota, tenir assegurança escolar. Aquesta inscripció s’ha de fer com a mínim, un mes abans de les dates de matricula.</w:t>
      </w:r>
      <w:r w:rsidRPr="00F628CC">
        <w:rPr>
          <w:rFonts w:ascii="Arial" w:hAnsi="Arial" w:cs="Arial"/>
        </w:rPr>
        <w:t xml:space="preserve"> </w:t>
      </w:r>
      <w:r w:rsidR="00877E4D" w:rsidRPr="00F628CC">
        <w:rPr>
          <w:rFonts w:ascii="Arial" w:hAnsi="Arial" w:cs="Arial"/>
        </w:rPr>
        <w:lastRenderedPageBreak/>
        <w:t>En el cas que des de la inscripció del TFG hagin passat dos anys i el treball no s’hagi defensat, la inscripció quedarà anul·lada i caldrà tornar a començar el procés d’inscripció.</w:t>
      </w:r>
    </w:p>
    <w:p w:rsidR="00CF50A1" w:rsidRPr="00F628CC" w:rsidRDefault="00C2250F" w:rsidP="00A54473">
      <w:pPr>
        <w:pStyle w:val="NormalWeb"/>
        <w:spacing w:line="276" w:lineRule="auto"/>
        <w:ind w:left="1213" w:hanging="510"/>
        <w:jc w:val="both"/>
        <w:rPr>
          <w:rFonts w:ascii="Arial" w:hAnsi="Arial" w:cs="Arial"/>
        </w:rPr>
      </w:pPr>
      <w:r w:rsidRPr="00F628CC">
        <w:rPr>
          <w:rFonts w:ascii="Arial" w:hAnsi="Arial" w:cs="Arial"/>
        </w:rPr>
        <w:t xml:space="preserve">1.3. L'assignatura </w:t>
      </w:r>
      <w:r w:rsidR="00CF50A1" w:rsidRPr="00F628CC">
        <w:rPr>
          <w:rFonts w:ascii="Arial" w:hAnsi="Arial" w:cs="Arial"/>
        </w:rPr>
        <w:t>TFG</w:t>
      </w:r>
      <w:r w:rsidRPr="00F628CC">
        <w:rPr>
          <w:rFonts w:ascii="Arial" w:hAnsi="Arial" w:cs="Arial"/>
        </w:rPr>
        <w:t xml:space="preserve"> consisteix en la realització, per part de l'estudiant, d'un treball tutoritzat per un </w:t>
      </w:r>
      <w:r w:rsidR="00541D44" w:rsidRPr="00F628CC">
        <w:rPr>
          <w:rFonts w:ascii="Arial" w:hAnsi="Arial" w:cs="Arial"/>
        </w:rPr>
        <w:t>o més professors/es directors/es de</w:t>
      </w:r>
      <w:r w:rsidR="00C3599B" w:rsidRPr="00F628CC">
        <w:rPr>
          <w:rFonts w:ascii="Arial" w:hAnsi="Arial" w:cs="Arial"/>
        </w:rPr>
        <w:t>l</w:t>
      </w:r>
      <w:r w:rsidR="00541D44" w:rsidRPr="00F628CC">
        <w:rPr>
          <w:rFonts w:ascii="Arial" w:hAnsi="Arial" w:cs="Arial"/>
        </w:rPr>
        <w:t xml:space="preserve"> projecte</w:t>
      </w:r>
      <w:r w:rsidR="001E647F" w:rsidRPr="00F628CC">
        <w:rPr>
          <w:rFonts w:ascii="Arial" w:hAnsi="Arial" w:cs="Arial"/>
        </w:rPr>
        <w:t xml:space="preserve">. </w:t>
      </w:r>
      <w:r w:rsidR="00C3599B" w:rsidRPr="00F628CC">
        <w:rPr>
          <w:rFonts w:ascii="Arial" w:hAnsi="Arial" w:cs="Arial"/>
        </w:rPr>
        <w:t xml:space="preserve">La matrícula de </w:t>
      </w:r>
      <w:r w:rsidR="003832F6" w:rsidRPr="00F628CC">
        <w:rPr>
          <w:rFonts w:ascii="Arial" w:hAnsi="Arial" w:cs="Arial"/>
        </w:rPr>
        <w:t xml:space="preserve">TFG té com a prerequisit </w:t>
      </w:r>
      <w:r w:rsidR="00C3599B" w:rsidRPr="00F628CC">
        <w:rPr>
          <w:rFonts w:ascii="Arial" w:hAnsi="Arial" w:cs="Arial"/>
        </w:rPr>
        <w:t xml:space="preserve">haver matriculat </w:t>
      </w:r>
      <w:r w:rsidR="003832F6" w:rsidRPr="00F628CC">
        <w:rPr>
          <w:rFonts w:ascii="Arial" w:hAnsi="Arial" w:cs="Arial"/>
        </w:rPr>
        <w:t>totes les as</w:t>
      </w:r>
      <w:r w:rsidR="00C3599B" w:rsidRPr="00F628CC">
        <w:rPr>
          <w:rFonts w:ascii="Arial" w:hAnsi="Arial" w:cs="Arial"/>
        </w:rPr>
        <w:t xml:space="preserve">signatures </w:t>
      </w:r>
      <w:r w:rsidR="00A92C42" w:rsidRPr="00F628CC">
        <w:rPr>
          <w:rFonts w:ascii="Arial" w:hAnsi="Arial" w:cs="Arial"/>
        </w:rPr>
        <w:t>(simultàniament és possible)</w:t>
      </w:r>
      <w:r w:rsidR="00C3599B" w:rsidRPr="00F628CC">
        <w:rPr>
          <w:rFonts w:ascii="Arial" w:hAnsi="Arial" w:cs="Arial"/>
        </w:rPr>
        <w:t xml:space="preserve">, haver superat </w:t>
      </w:r>
      <w:r w:rsidR="00C5521B" w:rsidRPr="00F628CC">
        <w:rPr>
          <w:rFonts w:ascii="Arial" w:hAnsi="Arial" w:cs="Arial"/>
        </w:rPr>
        <w:t>l’avaluació curricular de</w:t>
      </w:r>
      <w:r w:rsidR="00C3599B" w:rsidRPr="00F628CC">
        <w:rPr>
          <w:rFonts w:ascii="Arial" w:hAnsi="Arial" w:cs="Arial"/>
        </w:rPr>
        <w:t xml:space="preserve"> segon curs</w:t>
      </w:r>
      <w:r w:rsidR="003832F6" w:rsidRPr="00F628CC">
        <w:rPr>
          <w:rFonts w:ascii="Arial" w:hAnsi="Arial" w:cs="Arial"/>
        </w:rPr>
        <w:t xml:space="preserve"> i haver realitzat satisfactòriament l’assignatura “projecte de TFG”.</w:t>
      </w:r>
      <w:r w:rsidR="00C3599B" w:rsidRPr="00F628CC">
        <w:rPr>
          <w:rFonts w:ascii="Arial" w:hAnsi="Arial" w:cs="Arial"/>
        </w:rPr>
        <w:t xml:space="preserve"> Per defensar el TFG cal haver</w:t>
      </w:r>
      <w:r w:rsidR="005A4A4A" w:rsidRPr="00F628CC">
        <w:rPr>
          <w:rFonts w:ascii="Arial" w:hAnsi="Arial" w:cs="Arial"/>
        </w:rPr>
        <w:t xml:space="preserve"> superat l’avaluació del tercer bloc curricular. </w:t>
      </w:r>
      <w:r w:rsidR="00C3599B" w:rsidRPr="00F628CC">
        <w:rPr>
          <w:rFonts w:ascii="Arial" w:hAnsi="Arial" w:cs="Arial"/>
        </w:rPr>
        <w:t xml:space="preserve"> </w:t>
      </w:r>
      <w:r w:rsidR="00CF50A1" w:rsidRPr="00F628CC">
        <w:rPr>
          <w:rFonts w:ascii="Arial" w:hAnsi="Arial" w:cs="Arial"/>
        </w:rPr>
        <w:t xml:space="preserve">La qualificació del </w:t>
      </w:r>
      <w:r w:rsidR="00CF50A1" w:rsidRPr="00E512AF">
        <w:rPr>
          <w:rFonts w:ascii="Arial" w:hAnsi="Arial" w:cs="Arial"/>
          <w:bCs/>
        </w:rPr>
        <w:t xml:space="preserve">TFG </w:t>
      </w:r>
      <w:r w:rsidR="00CF50A1" w:rsidRPr="00F628CC">
        <w:rPr>
          <w:rFonts w:ascii="Arial" w:hAnsi="Arial" w:cs="Arial"/>
        </w:rPr>
        <w:t xml:space="preserve">la realitzarà un tribunal, desprès que l'estudiant/a hagi fet, davant del tribunal, la defensa del </w:t>
      </w:r>
      <w:r w:rsidR="001E647F" w:rsidRPr="00F628CC">
        <w:rPr>
          <w:rFonts w:ascii="Arial" w:hAnsi="Arial" w:cs="Arial"/>
        </w:rPr>
        <w:t>treball</w:t>
      </w:r>
      <w:r w:rsidR="00CF50A1" w:rsidRPr="00F628CC">
        <w:rPr>
          <w:rFonts w:ascii="Arial" w:hAnsi="Arial" w:cs="Arial"/>
        </w:rPr>
        <w:t xml:space="preserve"> elaborat. </w:t>
      </w:r>
    </w:p>
    <w:p w:rsidR="00DA20F4" w:rsidRDefault="0074118C" w:rsidP="008B5B83">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1.4. </w:t>
      </w:r>
      <w:r w:rsidR="008B5B83">
        <w:rPr>
          <w:rFonts w:ascii="Arial" w:hAnsi="Arial" w:cs="Arial"/>
        </w:rPr>
        <w:t xml:space="preserve"> </w:t>
      </w:r>
      <w:r w:rsidR="00DA20F4" w:rsidRPr="00F628CC">
        <w:rPr>
          <w:rFonts w:ascii="Arial" w:hAnsi="Arial" w:cs="Arial"/>
        </w:rPr>
        <w:t>El TFG es podrà realitzar individualment o en equip. En cas de que el treball es faci en equip</w:t>
      </w:r>
      <w:r w:rsidR="00DA20F4" w:rsidRPr="00614DB6">
        <w:rPr>
          <w:rFonts w:ascii="Arial" w:hAnsi="Arial" w:cs="Arial"/>
        </w:rPr>
        <w:t xml:space="preserve">, </w:t>
      </w:r>
      <w:r w:rsidRPr="00614DB6">
        <w:rPr>
          <w:rFonts w:ascii="Arial" w:hAnsi="Arial" w:cs="Arial"/>
        </w:rPr>
        <w:t xml:space="preserve">sempre que la temàtica del TFG ho justifiqui, i sota la direcció del mateix professor/a, </w:t>
      </w:r>
      <w:r w:rsidR="00DA20F4" w:rsidRPr="00614DB6">
        <w:rPr>
          <w:rFonts w:ascii="Arial" w:hAnsi="Arial" w:cs="Arial"/>
        </w:rPr>
        <w:t>cada</w:t>
      </w:r>
      <w:r w:rsidR="00DA20F4" w:rsidRPr="00F628CC">
        <w:rPr>
          <w:rFonts w:ascii="Arial" w:hAnsi="Arial" w:cs="Arial"/>
        </w:rPr>
        <w:t xml:space="preserve"> estudiant/a ha de ser responsable d’una part ben definida </w:t>
      </w:r>
      <w:r w:rsidR="008049AF" w:rsidRPr="00F628CC">
        <w:rPr>
          <w:rFonts w:ascii="Arial" w:hAnsi="Arial" w:cs="Arial"/>
        </w:rPr>
        <w:t xml:space="preserve">en el seu projecte. </w:t>
      </w:r>
      <w:r w:rsidR="00DA20F4" w:rsidRPr="00F628CC">
        <w:rPr>
          <w:rFonts w:ascii="Arial" w:hAnsi="Arial" w:cs="Arial"/>
        </w:rPr>
        <w:t xml:space="preserve"> </w:t>
      </w:r>
      <w:r w:rsidR="008049AF" w:rsidRPr="00F628CC">
        <w:rPr>
          <w:rFonts w:ascii="Arial" w:hAnsi="Arial" w:cs="Arial"/>
        </w:rPr>
        <w:t>En qualsevol cas</w:t>
      </w:r>
      <w:r w:rsidR="00833C88" w:rsidRPr="00F628CC">
        <w:rPr>
          <w:rFonts w:ascii="Arial" w:hAnsi="Arial" w:cs="Arial"/>
        </w:rPr>
        <w:t>,</w:t>
      </w:r>
      <w:r w:rsidR="008049AF" w:rsidRPr="00F628CC">
        <w:rPr>
          <w:rFonts w:ascii="Arial" w:hAnsi="Arial" w:cs="Arial"/>
        </w:rPr>
        <w:t xml:space="preserve"> cada estudiant </w:t>
      </w:r>
      <w:r w:rsidR="00833C88" w:rsidRPr="00F628CC">
        <w:rPr>
          <w:rFonts w:ascii="Arial" w:hAnsi="Arial" w:cs="Arial"/>
        </w:rPr>
        <w:t xml:space="preserve">ha de conèixer amb profunditat la totalitat del treball i </w:t>
      </w:r>
      <w:r w:rsidR="008049AF" w:rsidRPr="00F628CC">
        <w:rPr>
          <w:rFonts w:ascii="Arial" w:hAnsi="Arial" w:cs="Arial"/>
        </w:rPr>
        <w:t>presentarà una memòria individual</w:t>
      </w:r>
      <w:r w:rsidR="00833C88" w:rsidRPr="00F628CC">
        <w:rPr>
          <w:rFonts w:ascii="Arial" w:hAnsi="Arial" w:cs="Arial"/>
        </w:rPr>
        <w:t xml:space="preserve">; </w:t>
      </w:r>
      <w:r w:rsidR="00DA20F4" w:rsidRPr="00F628CC">
        <w:rPr>
          <w:rFonts w:ascii="Arial" w:hAnsi="Arial" w:cs="Arial"/>
        </w:rPr>
        <w:t xml:space="preserve">la seva autoria ha de quedar </w:t>
      </w:r>
      <w:r w:rsidR="00861686" w:rsidRPr="00F628CC">
        <w:rPr>
          <w:rFonts w:ascii="Arial" w:hAnsi="Arial" w:cs="Arial"/>
        </w:rPr>
        <w:t xml:space="preserve">clarament </w:t>
      </w:r>
      <w:r w:rsidR="00DA20F4" w:rsidRPr="00F628CC">
        <w:rPr>
          <w:rFonts w:ascii="Arial" w:hAnsi="Arial" w:cs="Arial"/>
        </w:rPr>
        <w:t>reflectida</w:t>
      </w:r>
      <w:r w:rsidR="00861686" w:rsidRPr="00F628CC">
        <w:rPr>
          <w:rFonts w:ascii="Arial" w:hAnsi="Arial" w:cs="Arial"/>
        </w:rPr>
        <w:t xml:space="preserve">. </w:t>
      </w:r>
    </w:p>
    <w:p w:rsidR="00A54473" w:rsidRDefault="00A54473" w:rsidP="00A54473">
      <w:pPr>
        <w:pStyle w:val="NormalWeb"/>
        <w:spacing w:before="0" w:beforeAutospacing="0" w:after="0" w:afterAutospacing="0" w:line="276" w:lineRule="auto"/>
        <w:ind w:left="1213" w:hanging="510"/>
        <w:jc w:val="both"/>
        <w:rPr>
          <w:rFonts w:ascii="Arial" w:hAnsi="Arial" w:cs="Arial"/>
        </w:rPr>
      </w:pPr>
    </w:p>
    <w:p w:rsidR="00A54473" w:rsidRPr="00F628CC" w:rsidRDefault="00A54473" w:rsidP="00A54473">
      <w:pPr>
        <w:pStyle w:val="NormalWeb"/>
        <w:spacing w:before="0" w:beforeAutospacing="0" w:after="0" w:afterAutospacing="0" w:line="276" w:lineRule="auto"/>
        <w:ind w:left="1213" w:hanging="510"/>
        <w:jc w:val="both"/>
        <w:rPr>
          <w:rFonts w:ascii="Arial" w:hAnsi="Arial" w:cs="Arial"/>
        </w:rPr>
      </w:pPr>
    </w:p>
    <w:p w:rsidR="00982192" w:rsidRDefault="00982192" w:rsidP="00A54473">
      <w:pPr>
        <w:pStyle w:val="NormalWeb"/>
        <w:numPr>
          <w:ilvl w:val="0"/>
          <w:numId w:val="48"/>
        </w:numPr>
        <w:spacing w:before="0" w:beforeAutospacing="0" w:after="0" w:afterAutospacing="0" w:line="276" w:lineRule="auto"/>
        <w:jc w:val="both"/>
        <w:rPr>
          <w:rFonts w:ascii="Arial" w:hAnsi="Arial" w:cs="Arial"/>
          <w:b/>
          <w:bCs/>
        </w:rPr>
      </w:pPr>
      <w:r w:rsidRPr="00F628CC">
        <w:rPr>
          <w:rFonts w:ascii="Arial" w:hAnsi="Arial" w:cs="Arial"/>
          <w:b/>
          <w:bCs/>
        </w:rPr>
        <w:t xml:space="preserve">Projecte de TFG </w:t>
      </w:r>
      <w:r w:rsidRPr="003174AE">
        <w:rPr>
          <w:rFonts w:ascii="Arial" w:hAnsi="Arial" w:cs="Arial"/>
          <w:b/>
          <w:bCs/>
        </w:rPr>
        <w:t xml:space="preserve"> </w:t>
      </w:r>
    </w:p>
    <w:p w:rsidR="00A54473" w:rsidRPr="003174AE" w:rsidRDefault="00A54473" w:rsidP="00A54473">
      <w:pPr>
        <w:pStyle w:val="NormalWeb"/>
        <w:spacing w:before="0" w:beforeAutospacing="0" w:after="0" w:afterAutospacing="0" w:line="276" w:lineRule="auto"/>
        <w:ind w:left="1063" w:firstLine="0"/>
        <w:jc w:val="both"/>
        <w:rPr>
          <w:rFonts w:ascii="Arial" w:hAnsi="Arial" w:cs="Arial"/>
          <w:b/>
          <w:bCs/>
        </w:rPr>
      </w:pPr>
    </w:p>
    <w:p w:rsidR="0039285C" w:rsidRDefault="00C72F95" w:rsidP="00A54473">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2.1. </w:t>
      </w:r>
      <w:r w:rsidR="009707B4" w:rsidRPr="00F628CC">
        <w:rPr>
          <w:rFonts w:ascii="Arial" w:hAnsi="Arial" w:cs="Arial"/>
        </w:rPr>
        <w:t>Els objectius del projecte de TFG són:</w:t>
      </w:r>
    </w:p>
    <w:p w:rsidR="0039285C" w:rsidRPr="00F628CC" w:rsidRDefault="0039285C" w:rsidP="0039285C">
      <w:pPr>
        <w:pStyle w:val="NormalWeb"/>
        <w:spacing w:before="0" w:beforeAutospacing="0" w:after="0" w:afterAutospacing="0" w:line="276" w:lineRule="auto"/>
        <w:jc w:val="both"/>
        <w:rPr>
          <w:rFonts w:ascii="Arial" w:hAnsi="Arial" w:cs="Arial"/>
        </w:rPr>
      </w:pPr>
    </w:p>
    <w:p w:rsidR="009707B4" w:rsidRPr="00F628CC" w:rsidRDefault="00A54473"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Pr>
          <w:rFonts w:ascii="Arial" w:hAnsi="Arial" w:cs="Arial"/>
        </w:rPr>
        <w:t>Escollir el tema del TFG</w:t>
      </w:r>
    </w:p>
    <w:p w:rsidR="009707B4" w:rsidRPr="00F628CC" w:rsidRDefault="009707B4"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Trobar director per</w:t>
      </w:r>
      <w:r w:rsidR="00A54473">
        <w:rPr>
          <w:rFonts w:ascii="Arial" w:hAnsi="Arial" w:cs="Arial"/>
        </w:rPr>
        <w:t xml:space="preserve"> al TFG (i el projecte)</w:t>
      </w:r>
    </w:p>
    <w:p w:rsidR="000037A1" w:rsidRPr="00F628CC" w:rsidRDefault="00C72F95"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R</w:t>
      </w:r>
      <w:r w:rsidR="000037A1" w:rsidRPr="00F628CC">
        <w:rPr>
          <w:rFonts w:ascii="Arial" w:hAnsi="Arial" w:cs="Arial"/>
        </w:rPr>
        <w:t xml:space="preserve">eflexionar i dissenyar un esquema del </w:t>
      </w:r>
      <w:r w:rsidRPr="00F628CC">
        <w:rPr>
          <w:rFonts w:ascii="Arial" w:hAnsi="Arial" w:cs="Arial"/>
        </w:rPr>
        <w:t xml:space="preserve">TFG </w:t>
      </w:r>
      <w:r w:rsidR="00A54473">
        <w:rPr>
          <w:rFonts w:ascii="Arial" w:hAnsi="Arial" w:cs="Arial"/>
        </w:rPr>
        <w:t>el màxim de detallat possible</w:t>
      </w:r>
      <w:r w:rsidR="000037A1" w:rsidRPr="00F628CC">
        <w:rPr>
          <w:rFonts w:ascii="Arial" w:hAnsi="Arial" w:cs="Arial"/>
        </w:rPr>
        <w:t xml:space="preserve"> </w:t>
      </w:r>
    </w:p>
    <w:p w:rsidR="000A2D31" w:rsidRPr="00F628CC" w:rsidRDefault="000037A1"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Iniciar les primeres etapes</w:t>
      </w:r>
      <w:r w:rsidR="00C72F95" w:rsidRPr="00F628CC">
        <w:rPr>
          <w:rFonts w:ascii="Arial" w:hAnsi="Arial" w:cs="Arial"/>
        </w:rPr>
        <w:t xml:space="preserve"> del TFG</w:t>
      </w:r>
      <w:r w:rsidR="00C72F95" w:rsidRPr="00F628CC" w:rsidDel="000037A1">
        <w:rPr>
          <w:rFonts w:ascii="Arial" w:hAnsi="Arial" w:cs="Arial"/>
        </w:rPr>
        <w:t xml:space="preserve"> </w:t>
      </w:r>
    </w:p>
    <w:p w:rsidR="00FB3EF2" w:rsidRPr="00F628CC" w:rsidRDefault="00FB3EF2"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Elaborar la memòria del projecte de TFG</w:t>
      </w:r>
    </w:p>
    <w:p w:rsidR="009707B4" w:rsidRPr="00F628CC" w:rsidRDefault="009707B4" w:rsidP="00F628CC">
      <w:pPr>
        <w:pStyle w:val="NormalWeb"/>
        <w:spacing w:before="0" w:beforeAutospacing="0" w:after="0" w:afterAutospacing="0" w:line="276" w:lineRule="auto"/>
        <w:jc w:val="both"/>
        <w:rPr>
          <w:rFonts w:ascii="Arial" w:hAnsi="Arial" w:cs="Arial"/>
        </w:rPr>
      </w:pPr>
    </w:p>
    <w:p w:rsidR="00586DBC" w:rsidRDefault="00C72F95" w:rsidP="00F81E62">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2.2. </w:t>
      </w:r>
      <w:r w:rsidR="00703FD9" w:rsidRPr="00F628CC">
        <w:rPr>
          <w:rFonts w:ascii="Arial" w:hAnsi="Arial" w:cs="Arial"/>
        </w:rPr>
        <w:t>Per tal d’escollir</w:t>
      </w:r>
      <w:r w:rsidR="00FB3EF2" w:rsidRPr="00F628CC">
        <w:rPr>
          <w:rFonts w:ascii="Arial" w:hAnsi="Arial" w:cs="Arial"/>
        </w:rPr>
        <w:t xml:space="preserve"> el tema,</w:t>
      </w:r>
      <w:r w:rsidR="00703FD9" w:rsidRPr="00F628CC">
        <w:rPr>
          <w:rFonts w:ascii="Arial" w:hAnsi="Arial" w:cs="Arial"/>
        </w:rPr>
        <w:t xml:space="preserve"> trobar director per al TFG </w:t>
      </w:r>
      <w:r w:rsidR="00FB3EF2" w:rsidRPr="00F628CC">
        <w:rPr>
          <w:rFonts w:ascii="Arial" w:hAnsi="Arial" w:cs="Arial"/>
        </w:rPr>
        <w:t xml:space="preserve">i complementar la formació en competències transversals, </w:t>
      </w:r>
      <w:r w:rsidR="00703FD9" w:rsidRPr="00F628CC">
        <w:rPr>
          <w:rFonts w:ascii="Arial" w:hAnsi="Arial" w:cs="Arial"/>
        </w:rPr>
        <w:t>la Facultat organitzarà a</w:t>
      </w:r>
      <w:r w:rsidR="00761BB9" w:rsidRPr="00F628CC">
        <w:rPr>
          <w:rFonts w:ascii="Arial" w:hAnsi="Arial" w:cs="Arial"/>
        </w:rPr>
        <w:t xml:space="preserve"> l’</w:t>
      </w:r>
      <w:r w:rsidR="00703FD9" w:rsidRPr="00F628CC">
        <w:rPr>
          <w:rFonts w:ascii="Arial" w:hAnsi="Arial" w:cs="Arial"/>
        </w:rPr>
        <w:t>inici del quadrimestre</w:t>
      </w:r>
      <w:r w:rsidR="00586DBC" w:rsidRPr="00F628CC">
        <w:rPr>
          <w:rFonts w:ascii="Arial" w:hAnsi="Arial" w:cs="Arial"/>
        </w:rPr>
        <w:t>:</w:t>
      </w:r>
    </w:p>
    <w:p w:rsidR="0039285C" w:rsidRPr="00F628CC" w:rsidRDefault="0039285C" w:rsidP="0039285C">
      <w:pPr>
        <w:pStyle w:val="NormalWeb"/>
        <w:spacing w:before="0" w:beforeAutospacing="0" w:after="0" w:afterAutospacing="0" w:line="276" w:lineRule="auto"/>
        <w:ind w:left="1100" w:hanging="397"/>
        <w:jc w:val="both"/>
        <w:rPr>
          <w:rFonts w:ascii="Arial" w:hAnsi="Arial" w:cs="Arial"/>
        </w:rPr>
      </w:pPr>
    </w:p>
    <w:p w:rsidR="00703FD9" w:rsidRPr="00F628CC" w:rsidRDefault="00C72F95"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R</w:t>
      </w:r>
      <w:r w:rsidR="00703FD9" w:rsidRPr="00F628CC">
        <w:rPr>
          <w:rFonts w:ascii="Arial" w:hAnsi="Arial" w:cs="Arial"/>
        </w:rPr>
        <w:t>eunions informatives entre els estudiants matricu</w:t>
      </w:r>
      <w:r w:rsidR="00725ED0">
        <w:rPr>
          <w:rFonts w:ascii="Arial" w:hAnsi="Arial" w:cs="Arial"/>
        </w:rPr>
        <w:t xml:space="preserve">lats i els professors que hagin </w:t>
      </w:r>
      <w:r w:rsidR="00703FD9" w:rsidRPr="00F628CC">
        <w:rPr>
          <w:rFonts w:ascii="Arial" w:hAnsi="Arial" w:cs="Arial"/>
        </w:rPr>
        <w:t xml:space="preserve">proposat </w:t>
      </w:r>
      <w:r w:rsidR="00586DBC" w:rsidRPr="00F628CC">
        <w:rPr>
          <w:rFonts w:ascii="Arial" w:hAnsi="Arial" w:cs="Arial"/>
        </w:rPr>
        <w:t>temes per tal de facilitar la tria del tema del treball.</w:t>
      </w:r>
    </w:p>
    <w:p w:rsidR="00703FD9" w:rsidRDefault="00C72F95" w:rsidP="00F81E62">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S</w:t>
      </w:r>
      <w:r w:rsidR="00703FD9" w:rsidRPr="00F628CC">
        <w:rPr>
          <w:rFonts w:ascii="Arial" w:hAnsi="Arial" w:cs="Arial"/>
        </w:rPr>
        <w:t>emin</w:t>
      </w:r>
      <w:r w:rsidR="00C77C17" w:rsidRPr="00F628CC">
        <w:rPr>
          <w:rFonts w:ascii="Arial" w:hAnsi="Arial" w:cs="Arial"/>
        </w:rPr>
        <w:t xml:space="preserve">aris </w:t>
      </w:r>
      <w:r w:rsidR="00586DBC" w:rsidRPr="00F628CC">
        <w:rPr>
          <w:rFonts w:ascii="Arial" w:hAnsi="Arial" w:cs="Arial"/>
        </w:rPr>
        <w:t>sobre competències transversals</w:t>
      </w:r>
      <w:r w:rsidR="00430237" w:rsidRPr="00F628CC">
        <w:rPr>
          <w:rFonts w:ascii="Arial" w:hAnsi="Arial" w:cs="Arial"/>
        </w:rPr>
        <w:t xml:space="preserve"> </w:t>
      </w:r>
      <w:r w:rsidR="000324BC" w:rsidRPr="00F628CC">
        <w:rPr>
          <w:rFonts w:ascii="Arial" w:hAnsi="Arial" w:cs="Arial"/>
        </w:rPr>
        <w:t>i específiques.</w:t>
      </w:r>
    </w:p>
    <w:p w:rsidR="00F81E62" w:rsidRDefault="00F81E62" w:rsidP="00F81E62">
      <w:pPr>
        <w:pStyle w:val="NormalWeb"/>
        <w:tabs>
          <w:tab w:val="left" w:pos="1134"/>
        </w:tabs>
        <w:spacing w:before="0" w:beforeAutospacing="0" w:after="0" w:afterAutospacing="0" w:line="276" w:lineRule="auto"/>
        <w:ind w:left="1196"/>
        <w:jc w:val="both"/>
        <w:rPr>
          <w:rFonts w:ascii="Arial" w:hAnsi="Arial" w:cs="Arial"/>
        </w:rPr>
      </w:pPr>
    </w:p>
    <w:p w:rsidR="00F81E62" w:rsidRDefault="00F81E62" w:rsidP="00F81E62">
      <w:pPr>
        <w:pStyle w:val="NormalWeb"/>
        <w:tabs>
          <w:tab w:val="left" w:pos="1134"/>
        </w:tabs>
        <w:spacing w:before="0" w:beforeAutospacing="0" w:after="0" w:afterAutospacing="0" w:line="276" w:lineRule="auto"/>
        <w:jc w:val="both"/>
        <w:rPr>
          <w:rFonts w:ascii="Arial" w:hAnsi="Arial" w:cs="Arial"/>
        </w:rPr>
      </w:pPr>
    </w:p>
    <w:p w:rsidR="00A969ED" w:rsidRDefault="00A969ED" w:rsidP="00F81E62">
      <w:pPr>
        <w:pStyle w:val="NormalWeb"/>
        <w:tabs>
          <w:tab w:val="left" w:pos="1134"/>
        </w:tabs>
        <w:spacing w:before="0" w:beforeAutospacing="0" w:after="0" w:afterAutospacing="0" w:line="276" w:lineRule="auto"/>
        <w:jc w:val="both"/>
        <w:rPr>
          <w:rFonts w:ascii="Arial" w:hAnsi="Arial" w:cs="Arial"/>
        </w:rPr>
      </w:pPr>
    </w:p>
    <w:p w:rsidR="00A969ED" w:rsidRPr="00F628CC" w:rsidRDefault="00A969ED" w:rsidP="00F81E62">
      <w:pPr>
        <w:pStyle w:val="NormalWeb"/>
        <w:tabs>
          <w:tab w:val="left" w:pos="1134"/>
        </w:tabs>
        <w:spacing w:before="0" w:beforeAutospacing="0" w:after="0" w:afterAutospacing="0" w:line="276" w:lineRule="auto"/>
        <w:jc w:val="both"/>
        <w:rPr>
          <w:rFonts w:ascii="Arial" w:hAnsi="Arial" w:cs="Arial"/>
        </w:rPr>
      </w:pPr>
    </w:p>
    <w:p w:rsidR="00703FD9" w:rsidRDefault="00703FD9" w:rsidP="00F628CC">
      <w:pPr>
        <w:pStyle w:val="NormalWeb"/>
        <w:spacing w:before="0" w:beforeAutospacing="0" w:after="0" w:afterAutospacing="0" w:line="276" w:lineRule="auto"/>
        <w:jc w:val="both"/>
        <w:rPr>
          <w:rFonts w:ascii="Arial" w:hAnsi="Arial" w:cs="Arial"/>
        </w:rPr>
      </w:pPr>
    </w:p>
    <w:p w:rsidR="008B5B83" w:rsidRPr="00F628CC" w:rsidRDefault="008B5B83" w:rsidP="00F628CC">
      <w:pPr>
        <w:pStyle w:val="NormalWeb"/>
        <w:spacing w:before="0" w:beforeAutospacing="0" w:after="0" w:afterAutospacing="0" w:line="276" w:lineRule="auto"/>
        <w:jc w:val="both"/>
        <w:rPr>
          <w:rFonts w:ascii="Arial" w:hAnsi="Arial" w:cs="Arial"/>
        </w:rPr>
      </w:pPr>
    </w:p>
    <w:p w:rsidR="00F550C4" w:rsidRDefault="00782B65" w:rsidP="008B5B83">
      <w:pPr>
        <w:pStyle w:val="NormalWeb"/>
        <w:spacing w:before="0" w:beforeAutospacing="0" w:after="0" w:afterAutospacing="0" w:line="276" w:lineRule="auto"/>
        <w:ind w:left="1213" w:hanging="510"/>
        <w:jc w:val="both"/>
        <w:rPr>
          <w:rFonts w:ascii="Arial" w:hAnsi="Arial" w:cs="Arial"/>
        </w:rPr>
      </w:pPr>
      <w:r>
        <w:rPr>
          <w:rFonts w:ascii="Arial" w:hAnsi="Arial" w:cs="Arial"/>
          <w:noProof/>
          <w:lang w:val="es-ES" w:eastAsia="es-ES"/>
        </w:rPr>
        <w:lastRenderedPageBreak/>
        <w:pict>
          <v:rect id="_x0000_s1030" style="position:absolute;left:0;text-align:left;margin-left:403.05pt;margin-top:-31.05pt;width:97.5pt;height:28.5pt;z-index:251662336">
            <v:textbox>
              <w:txbxContent>
                <w:p w:rsidR="00782B65" w:rsidRPr="009F4BBD" w:rsidRDefault="009F4BBD">
                  <w:pPr>
                    <w:ind w:left="0"/>
                    <w:rPr>
                      <w:rFonts w:ascii="Arial" w:hAnsi="Arial" w:cs="Arial"/>
                      <w:b/>
                      <w:sz w:val="24"/>
                      <w:szCs w:val="24"/>
                      <w:lang w:val="es-ES"/>
                    </w:rPr>
                  </w:pPr>
                  <w:r w:rsidRPr="009F4BBD">
                    <w:rPr>
                      <w:rFonts w:ascii="Arial" w:hAnsi="Arial" w:cs="Arial"/>
                      <w:b/>
                      <w:sz w:val="24"/>
                      <w:szCs w:val="24"/>
                      <w:lang w:val="es-ES"/>
                    </w:rPr>
                    <w:t>A</w:t>
                  </w:r>
                  <w:r>
                    <w:rPr>
                      <w:rFonts w:ascii="Arial" w:hAnsi="Arial" w:cs="Arial"/>
                      <w:b/>
                      <w:sz w:val="24"/>
                      <w:szCs w:val="24"/>
                      <w:lang w:val="es-ES"/>
                    </w:rPr>
                    <w:t xml:space="preserve">        </w:t>
                  </w:r>
                  <w:proofErr w:type="spellStart"/>
                  <w:r>
                    <w:rPr>
                      <w:rFonts w:ascii="Arial" w:hAnsi="Arial" w:cs="Arial"/>
                      <w:b/>
                      <w:sz w:val="24"/>
                      <w:szCs w:val="24"/>
                      <w:lang w:val="es-ES"/>
                    </w:rPr>
                    <w:t>A</w:t>
                  </w:r>
                  <w:r w:rsidRPr="009F4BBD">
                    <w:rPr>
                      <w:rFonts w:ascii="Arial" w:hAnsi="Arial" w:cs="Arial"/>
                      <w:b/>
                      <w:sz w:val="24"/>
                      <w:szCs w:val="24"/>
                      <w:lang w:val="es-ES"/>
                    </w:rPr>
                    <w:t>nnex</w:t>
                  </w:r>
                  <w:proofErr w:type="spellEnd"/>
                  <w:r w:rsidRPr="009F4BBD">
                    <w:rPr>
                      <w:rFonts w:ascii="Arial" w:hAnsi="Arial" w:cs="Arial"/>
                      <w:b/>
                      <w:sz w:val="24"/>
                      <w:szCs w:val="24"/>
                      <w:lang w:val="es-ES"/>
                    </w:rPr>
                    <w:t xml:space="preserve"> 2</w:t>
                  </w:r>
                </w:p>
              </w:txbxContent>
            </v:textbox>
          </v:rect>
        </w:pict>
      </w:r>
      <w:r w:rsidR="00C72F95" w:rsidRPr="00F628CC">
        <w:rPr>
          <w:rFonts w:ascii="Arial" w:hAnsi="Arial" w:cs="Arial"/>
        </w:rPr>
        <w:t xml:space="preserve">2.3. </w:t>
      </w:r>
      <w:r w:rsidR="00F550C4" w:rsidRPr="00F628CC">
        <w:rPr>
          <w:rFonts w:ascii="Arial" w:hAnsi="Arial" w:cs="Arial"/>
        </w:rPr>
        <w:t xml:space="preserve">La  memòria </w:t>
      </w:r>
      <w:r w:rsidR="00C77C17" w:rsidRPr="00F628CC">
        <w:rPr>
          <w:rFonts w:ascii="Arial" w:hAnsi="Arial" w:cs="Arial"/>
        </w:rPr>
        <w:t xml:space="preserve">del projecte </w:t>
      </w:r>
      <w:r w:rsidR="00F550C4" w:rsidRPr="00F628CC">
        <w:rPr>
          <w:rFonts w:ascii="Arial" w:hAnsi="Arial" w:cs="Arial"/>
        </w:rPr>
        <w:t xml:space="preserve">ha d’incloure: </w:t>
      </w:r>
    </w:p>
    <w:p w:rsidR="0039285C" w:rsidRPr="00F628CC" w:rsidRDefault="0039285C" w:rsidP="00F628CC">
      <w:pPr>
        <w:pStyle w:val="NormalWeb"/>
        <w:spacing w:before="0" w:beforeAutospacing="0" w:after="0" w:afterAutospacing="0" w:line="276" w:lineRule="auto"/>
        <w:jc w:val="both"/>
        <w:rPr>
          <w:rFonts w:ascii="Arial" w:hAnsi="Arial" w:cs="Arial"/>
        </w:rPr>
      </w:pPr>
    </w:p>
    <w:p w:rsidR="00072330" w:rsidRPr="00F628CC" w:rsidRDefault="00072330"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Títol definitiu del TFG que es realitzarà</w:t>
      </w:r>
    </w:p>
    <w:p w:rsidR="00072330" w:rsidRPr="00F628CC" w:rsidRDefault="00072330"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Objectius a assolir</w:t>
      </w:r>
      <w:r w:rsidR="00A54473">
        <w:rPr>
          <w:rFonts w:ascii="Arial" w:hAnsi="Arial" w:cs="Arial"/>
        </w:rPr>
        <w:t>, justificació i abast</w:t>
      </w:r>
    </w:p>
    <w:p w:rsidR="00072330" w:rsidRPr="00F628CC" w:rsidRDefault="00003010"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Bases del marc teòric</w:t>
      </w:r>
      <w:r w:rsidR="00A54473">
        <w:rPr>
          <w:rFonts w:ascii="Arial" w:hAnsi="Arial" w:cs="Arial"/>
        </w:rPr>
        <w:t xml:space="preserve"> del TFG</w:t>
      </w:r>
      <w:r w:rsidR="00072330" w:rsidRPr="00F628CC">
        <w:rPr>
          <w:rFonts w:ascii="Arial" w:hAnsi="Arial" w:cs="Arial"/>
        </w:rPr>
        <w:t xml:space="preserve"> </w:t>
      </w:r>
    </w:p>
    <w:p w:rsidR="00072330" w:rsidRPr="00F628CC" w:rsidRDefault="00072330"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 xml:space="preserve">Pla de treball pel TFG </w:t>
      </w:r>
      <w:r w:rsidR="00003010" w:rsidRPr="00F628CC">
        <w:rPr>
          <w:rFonts w:ascii="Arial" w:hAnsi="Arial" w:cs="Arial"/>
        </w:rPr>
        <w:t>i</w:t>
      </w:r>
      <w:r w:rsidR="00A54473">
        <w:rPr>
          <w:rFonts w:ascii="Arial" w:hAnsi="Arial" w:cs="Arial"/>
        </w:rPr>
        <w:t xml:space="preserve"> cronograma</w:t>
      </w:r>
    </w:p>
    <w:p w:rsidR="00003010" w:rsidRPr="00F628CC" w:rsidRDefault="00A54473"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Pr>
          <w:rFonts w:ascii="Arial" w:hAnsi="Arial" w:cs="Arial"/>
        </w:rPr>
        <w:t>Mètode d’execució</w:t>
      </w:r>
    </w:p>
    <w:p w:rsidR="00003010" w:rsidRPr="00F628CC" w:rsidRDefault="00003010"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Referències i bibliografia</w:t>
      </w:r>
    </w:p>
    <w:p w:rsidR="00003010" w:rsidRPr="00F628CC" w:rsidRDefault="000324BC" w:rsidP="008B5B83">
      <w:pPr>
        <w:pStyle w:val="NormalWeb"/>
        <w:numPr>
          <w:ilvl w:val="0"/>
          <w:numId w:val="16"/>
        </w:numPr>
        <w:tabs>
          <w:tab w:val="left" w:pos="1134"/>
        </w:tabs>
        <w:spacing w:before="0" w:beforeAutospacing="0" w:after="0" w:afterAutospacing="0" w:line="276" w:lineRule="auto"/>
        <w:ind w:left="1570" w:hanging="357"/>
        <w:jc w:val="both"/>
        <w:rPr>
          <w:rFonts w:ascii="Arial" w:hAnsi="Arial" w:cs="Arial"/>
        </w:rPr>
      </w:pPr>
      <w:r w:rsidRPr="00F628CC">
        <w:rPr>
          <w:rFonts w:ascii="Arial" w:hAnsi="Arial" w:cs="Arial"/>
        </w:rPr>
        <w:t xml:space="preserve">Selecció </w:t>
      </w:r>
      <w:r w:rsidR="00003010" w:rsidRPr="00F628CC">
        <w:rPr>
          <w:rFonts w:ascii="Arial" w:hAnsi="Arial" w:cs="Arial"/>
        </w:rPr>
        <w:t xml:space="preserve">del model </w:t>
      </w:r>
      <w:r w:rsidRPr="00F628CC">
        <w:rPr>
          <w:rFonts w:ascii="Arial" w:hAnsi="Arial" w:cs="Arial"/>
        </w:rPr>
        <w:t>de presentació i defensa del TFG</w:t>
      </w:r>
      <w:r w:rsidR="00003010" w:rsidRPr="00F628CC">
        <w:rPr>
          <w:rFonts w:ascii="Arial" w:hAnsi="Arial" w:cs="Arial"/>
        </w:rPr>
        <w:t xml:space="preserve"> </w:t>
      </w:r>
      <w:r w:rsidR="00A029C5">
        <w:rPr>
          <w:rFonts w:ascii="Arial" w:hAnsi="Arial" w:cs="Arial"/>
        </w:rPr>
        <w:t>(veure apartat 6.8)</w:t>
      </w:r>
    </w:p>
    <w:p w:rsidR="00C77C17" w:rsidRPr="00F628CC" w:rsidRDefault="00C77C17" w:rsidP="00F628CC">
      <w:pPr>
        <w:pStyle w:val="NormalWeb"/>
        <w:spacing w:before="0" w:beforeAutospacing="0" w:after="0" w:afterAutospacing="0" w:line="276" w:lineRule="auto"/>
        <w:jc w:val="both"/>
        <w:rPr>
          <w:rFonts w:ascii="Arial" w:hAnsi="Arial" w:cs="Arial"/>
        </w:rPr>
      </w:pPr>
    </w:p>
    <w:p w:rsidR="003604E8" w:rsidRPr="00F628CC" w:rsidRDefault="00003010" w:rsidP="00F628CC">
      <w:pPr>
        <w:pStyle w:val="NormalWeb"/>
        <w:spacing w:before="0" w:beforeAutospacing="0" w:after="0" w:afterAutospacing="0" w:line="276" w:lineRule="auto"/>
        <w:ind w:firstLine="0"/>
        <w:jc w:val="both"/>
        <w:rPr>
          <w:rFonts w:ascii="Arial" w:hAnsi="Arial" w:cs="Arial"/>
        </w:rPr>
      </w:pPr>
      <w:r w:rsidRPr="00F628CC">
        <w:rPr>
          <w:rFonts w:ascii="Arial" w:hAnsi="Arial" w:cs="Arial"/>
        </w:rPr>
        <w:t xml:space="preserve">Cap al final del quadrimestre la facultat organitzarà sessions per tal que els estudiants puguin posar en comú els projectes elaborats. </w:t>
      </w:r>
    </w:p>
    <w:p w:rsidR="00003010" w:rsidRPr="00F628CC" w:rsidRDefault="00003010" w:rsidP="00F628CC">
      <w:pPr>
        <w:pStyle w:val="NormalWeb"/>
        <w:spacing w:before="0" w:beforeAutospacing="0" w:after="0" w:afterAutospacing="0" w:line="276" w:lineRule="auto"/>
        <w:jc w:val="both"/>
        <w:rPr>
          <w:rFonts w:ascii="Arial" w:hAnsi="Arial" w:cs="Arial"/>
        </w:rPr>
      </w:pPr>
    </w:p>
    <w:p w:rsidR="000324BC" w:rsidRDefault="00C72F95" w:rsidP="008B5B83">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2.4. </w:t>
      </w:r>
      <w:r w:rsidR="00F45E5D" w:rsidRPr="00F628CC">
        <w:rPr>
          <w:rFonts w:ascii="Arial" w:hAnsi="Arial" w:cs="Arial"/>
        </w:rPr>
        <w:t>El</w:t>
      </w:r>
      <w:r w:rsidR="008417F0" w:rsidRPr="00F628CC">
        <w:rPr>
          <w:rFonts w:ascii="Arial" w:hAnsi="Arial" w:cs="Arial"/>
        </w:rPr>
        <w:t>s</w:t>
      </w:r>
      <w:r w:rsidR="00F45E5D" w:rsidRPr="00F628CC">
        <w:rPr>
          <w:rFonts w:ascii="Arial" w:hAnsi="Arial" w:cs="Arial"/>
        </w:rPr>
        <w:t xml:space="preserve"> coordinador</w:t>
      </w:r>
      <w:r w:rsidR="008417F0" w:rsidRPr="00F628CC">
        <w:rPr>
          <w:rFonts w:ascii="Arial" w:hAnsi="Arial" w:cs="Arial"/>
        </w:rPr>
        <w:t>s</w:t>
      </w:r>
      <w:r w:rsidR="00F45E5D" w:rsidRPr="00F628CC">
        <w:rPr>
          <w:rFonts w:ascii="Arial" w:hAnsi="Arial" w:cs="Arial"/>
        </w:rPr>
        <w:t xml:space="preserve"> de l’assignatura seran </w:t>
      </w:r>
      <w:r w:rsidR="008417F0" w:rsidRPr="00F628CC">
        <w:rPr>
          <w:rFonts w:ascii="Arial" w:hAnsi="Arial" w:cs="Arial"/>
        </w:rPr>
        <w:t xml:space="preserve">el/la responsable de la sotsdirecció d’entorn </w:t>
      </w:r>
      <w:r w:rsidR="00F45E5D" w:rsidRPr="00F628CC">
        <w:rPr>
          <w:rFonts w:ascii="Arial" w:hAnsi="Arial" w:cs="Arial"/>
        </w:rPr>
        <w:t xml:space="preserve">i </w:t>
      </w:r>
      <w:r w:rsidR="008417F0" w:rsidRPr="00F628CC">
        <w:rPr>
          <w:rFonts w:ascii="Arial" w:hAnsi="Arial" w:cs="Arial"/>
        </w:rPr>
        <w:t xml:space="preserve">el/la </w:t>
      </w:r>
      <w:r w:rsidR="00F45E5D" w:rsidRPr="00F628CC">
        <w:rPr>
          <w:rFonts w:ascii="Arial" w:hAnsi="Arial" w:cs="Arial"/>
        </w:rPr>
        <w:t>cap d’estudis.</w:t>
      </w:r>
    </w:p>
    <w:p w:rsidR="000324BC" w:rsidRDefault="000324BC" w:rsidP="00F628CC">
      <w:pPr>
        <w:pStyle w:val="NormalWeb"/>
        <w:spacing w:before="0" w:beforeAutospacing="0" w:after="0" w:afterAutospacing="0" w:line="276" w:lineRule="auto"/>
        <w:jc w:val="both"/>
        <w:rPr>
          <w:rFonts w:ascii="Arial" w:hAnsi="Arial" w:cs="Arial"/>
        </w:rPr>
      </w:pPr>
    </w:p>
    <w:p w:rsidR="003604E8" w:rsidRDefault="00C72F95" w:rsidP="008B5B83">
      <w:pPr>
        <w:pStyle w:val="Default"/>
        <w:ind w:left="1213" w:hanging="510"/>
      </w:pPr>
      <w:r w:rsidRPr="00F628CC">
        <w:t xml:space="preserve">2.5. </w:t>
      </w:r>
      <w:r w:rsidR="003604E8" w:rsidRPr="00F628CC">
        <w:t>Avaluació del Projecte de TFG</w:t>
      </w:r>
    </w:p>
    <w:p w:rsidR="00957546" w:rsidRDefault="00957546" w:rsidP="008B5B83">
      <w:pPr>
        <w:pStyle w:val="Default"/>
        <w:ind w:left="1213" w:hanging="510"/>
      </w:pPr>
    </w:p>
    <w:p w:rsidR="003604E8" w:rsidRDefault="00003010" w:rsidP="008B5B83">
      <w:pPr>
        <w:pStyle w:val="Default"/>
        <w:ind w:firstLine="0"/>
        <w:jc w:val="both"/>
        <w:rPr>
          <w:rFonts w:eastAsia="Times New Roman"/>
          <w:color w:val="auto"/>
        </w:rPr>
      </w:pPr>
      <w:r w:rsidRPr="008B5B83">
        <w:rPr>
          <w:rFonts w:eastAsia="Times New Roman"/>
          <w:color w:val="auto"/>
        </w:rPr>
        <w:t>La qualificació del “Projecte de TFG” la realitzarà el/la professor/a o professors/es directors/es /Tutor/a de projecte, després que l'estudiant/a hagi elaborat la memòria del projecte de TFG.</w:t>
      </w:r>
      <w:r w:rsidR="000324BC" w:rsidRPr="008B5B83">
        <w:rPr>
          <w:rFonts w:eastAsia="Times New Roman"/>
          <w:color w:val="auto"/>
        </w:rPr>
        <w:t xml:space="preserve"> </w:t>
      </w:r>
      <w:r w:rsidRPr="008B5B83">
        <w:rPr>
          <w:rFonts w:eastAsia="Times New Roman"/>
          <w:color w:val="auto"/>
        </w:rPr>
        <w:t xml:space="preserve"> </w:t>
      </w:r>
      <w:r w:rsidR="000B4571" w:rsidRPr="008B5B83">
        <w:rPr>
          <w:rFonts w:eastAsia="Times New Roman"/>
          <w:color w:val="auto"/>
        </w:rPr>
        <w:t xml:space="preserve">Els criteris generals estaran reflectits a la guia docent. </w:t>
      </w:r>
      <w:r w:rsidR="003604E8" w:rsidRPr="008B5B83">
        <w:rPr>
          <w:rFonts w:eastAsia="Times New Roman"/>
          <w:color w:val="auto"/>
        </w:rPr>
        <w:t>Si el resultat de l'avaluació fos Suspens o No Presentat, l'estudiant/a, en un proper quadrimestre</w:t>
      </w:r>
      <w:r w:rsidR="00AE118B" w:rsidRPr="008B5B83">
        <w:rPr>
          <w:rFonts w:eastAsia="Times New Roman"/>
          <w:color w:val="auto"/>
        </w:rPr>
        <w:t xml:space="preserve"> i</w:t>
      </w:r>
      <w:r w:rsidR="003604E8" w:rsidRPr="008B5B83">
        <w:rPr>
          <w:rFonts w:eastAsia="Times New Roman"/>
          <w:color w:val="auto"/>
        </w:rPr>
        <w:t xml:space="preserve"> si es matricula del “projecte de TFG”, podrà tenir un/a altre/a director/a de projecte. </w:t>
      </w:r>
    </w:p>
    <w:p w:rsidR="008B5B83" w:rsidRDefault="008B5B83" w:rsidP="008B5B83">
      <w:pPr>
        <w:pStyle w:val="Default"/>
        <w:ind w:firstLine="0"/>
        <w:jc w:val="both"/>
        <w:rPr>
          <w:rFonts w:eastAsia="Times New Roman"/>
          <w:color w:val="auto"/>
        </w:rPr>
      </w:pPr>
    </w:p>
    <w:p w:rsidR="008B5B83" w:rsidRPr="008B5B83" w:rsidRDefault="008B5B83" w:rsidP="008B5B83">
      <w:pPr>
        <w:pStyle w:val="Default"/>
        <w:ind w:firstLine="0"/>
        <w:jc w:val="both"/>
        <w:rPr>
          <w:rFonts w:eastAsia="Times New Roman"/>
          <w:color w:val="auto"/>
        </w:rPr>
      </w:pPr>
    </w:p>
    <w:p w:rsidR="00C2250F" w:rsidRDefault="00C2250F" w:rsidP="008B5B83">
      <w:pPr>
        <w:pStyle w:val="NormalWeb"/>
        <w:numPr>
          <w:ilvl w:val="0"/>
          <w:numId w:val="48"/>
        </w:numPr>
        <w:spacing w:before="0" w:beforeAutospacing="0" w:after="0" w:afterAutospacing="0" w:line="276" w:lineRule="auto"/>
        <w:jc w:val="both"/>
        <w:rPr>
          <w:rFonts w:ascii="Arial" w:hAnsi="Arial" w:cs="Arial"/>
          <w:b/>
          <w:bCs/>
        </w:rPr>
      </w:pPr>
      <w:r w:rsidRPr="00F628CC">
        <w:rPr>
          <w:rFonts w:ascii="Arial" w:hAnsi="Arial" w:cs="Arial"/>
          <w:b/>
          <w:bCs/>
        </w:rPr>
        <w:t xml:space="preserve">Tema de </w:t>
      </w:r>
      <w:r w:rsidR="001A0007" w:rsidRPr="00F628CC">
        <w:rPr>
          <w:rFonts w:ascii="Arial" w:hAnsi="Arial" w:cs="Arial"/>
          <w:b/>
          <w:bCs/>
        </w:rPr>
        <w:t>TFG</w:t>
      </w:r>
      <w:r w:rsidR="00982192" w:rsidRPr="00F628CC">
        <w:rPr>
          <w:rFonts w:ascii="Arial" w:hAnsi="Arial" w:cs="Arial"/>
          <w:b/>
          <w:bCs/>
        </w:rPr>
        <w:t xml:space="preserve"> i modalitats</w:t>
      </w:r>
    </w:p>
    <w:p w:rsidR="00FF3DB1" w:rsidRPr="00F628CC" w:rsidRDefault="008F236F" w:rsidP="008B5B83">
      <w:pPr>
        <w:pStyle w:val="NormalWeb"/>
        <w:spacing w:line="276" w:lineRule="auto"/>
        <w:ind w:left="1213" w:hanging="510"/>
        <w:jc w:val="both"/>
        <w:rPr>
          <w:rFonts w:ascii="Arial" w:hAnsi="Arial" w:cs="Arial"/>
        </w:rPr>
      </w:pPr>
      <w:r w:rsidRPr="00F628CC">
        <w:rPr>
          <w:rFonts w:ascii="Arial" w:hAnsi="Arial" w:cs="Arial"/>
        </w:rPr>
        <w:t xml:space="preserve">3.1. </w:t>
      </w:r>
      <w:r w:rsidR="00FF3DB1" w:rsidRPr="00F628CC">
        <w:rPr>
          <w:rFonts w:ascii="Arial" w:hAnsi="Arial" w:cs="Arial"/>
        </w:rPr>
        <w:t xml:space="preserve">L'estudiant/a </w:t>
      </w:r>
      <w:r w:rsidRPr="00F628CC">
        <w:rPr>
          <w:rFonts w:ascii="Arial" w:hAnsi="Arial" w:cs="Arial"/>
        </w:rPr>
        <w:t xml:space="preserve">desenvoluparà </w:t>
      </w:r>
      <w:r w:rsidR="00FF3DB1" w:rsidRPr="00F628CC">
        <w:rPr>
          <w:rFonts w:ascii="Arial" w:hAnsi="Arial" w:cs="Arial"/>
        </w:rPr>
        <w:t xml:space="preserve">el TFG d'acord amb el “projecte de TFG”  aprovat </w:t>
      </w:r>
      <w:r w:rsidR="008B5B83">
        <w:rPr>
          <w:rFonts w:ascii="Arial" w:hAnsi="Arial" w:cs="Arial"/>
        </w:rPr>
        <w:t xml:space="preserve">    </w:t>
      </w:r>
      <w:r w:rsidR="00FF3DB1" w:rsidRPr="00F628CC">
        <w:rPr>
          <w:rFonts w:ascii="Arial" w:hAnsi="Arial" w:cs="Arial"/>
        </w:rPr>
        <w:t>pel seu Direct</w:t>
      </w:r>
      <w:r w:rsidR="007551A3" w:rsidRPr="00F628CC">
        <w:rPr>
          <w:rFonts w:ascii="Arial" w:hAnsi="Arial" w:cs="Arial"/>
        </w:rPr>
        <w:t>or o per la seva Directora</w:t>
      </w:r>
      <w:r w:rsidR="00FF3DB1" w:rsidRPr="00F628CC">
        <w:rPr>
          <w:rFonts w:ascii="Arial" w:hAnsi="Arial" w:cs="Arial"/>
        </w:rPr>
        <w:t xml:space="preserve"> de TFG.</w:t>
      </w:r>
    </w:p>
    <w:p w:rsidR="00A93937" w:rsidRPr="008B5B83" w:rsidRDefault="008F236F" w:rsidP="008B5B83">
      <w:pPr>
        <w:pStyle w:val="Default"/>
        <w:ind w:left="1213" w:hanging="510"/>
        <w:jc w:val="both"/>
        <w:rPr>
          <w:rFonts w:eastAsia="Times New Roman"/>
          <w:color w:val="auto"/>
        </w:rPr>
      </w:pPr>
      <w:r w:rsidRPr="00F628CC">
        <w:t xml:space="preserve">3.2. </w:t>
      </w:r>
      <w:r w:rsidR="00A93937" w:rsidRPr="008B5B83">
        <w:rPr>
          <w:rFonts w:eastAsia="Times New Roman"/>
          <w:color w:val="auto"/>
        </w:rPr>
        <w:t>El TFG pot tractar sobre qualsevol tema que estigui relacionat amb les mat</w:t>
      </w:r>
      <w:r w:rsidR="00113053" w:rsidRPr="008B5B83">
        <w:rPr>
          <w:rFonts w:eastAsia="Times New Roman"/>
          <w:color w:val="auto"/>
        </w:rPr>
        <w:t>èries específiques dels estudis</w:t>
      </w:r>
      <w:r w:rsidR="00A93937" w:rsidRPr="008B5B83">
        <w:rPr>
          <w:rFonts w:eastAsia="Times New Roman"/>
          <w:color w:val="auto"/>
        </w:rPr>
        <w:t xml:space="preserve">. Aquest podrà comprendre, ocasionalment, propostes de tipus documental, educativa i de recerca i desenvolupament. </w:t>
      </w:r>
    </w:p>
    <w:p w:rsidR="00A93937" w:rsidRPr="008B5B83" w:rsidRDefault="00A93937" w:rsidP="008B5B83">
      <w:pPr>
        <w:pStyle w:val="Default"/>
        <w:ind w:left="1213" w:hanging="510"/>
        <w:rPr>
          <w:rFonts w:eastAsia="Times New Roman"/>
          <w:color w:val="auto"/>
        </w:rPr>
      </w:pPr>
    </w:p>
    <w:p w:rsidR="00A93937" w:rsidRDefault="008F236F" w:rsidP="00F628CC">
      <w:pPr>
        <w:pStyle w:val="Default"/>
      </w:pPr>
      <w:r w:rsidRPr="00F628CC">
        <w:t xml:space="preserve">3.3. </w:t>
      </w:r>
      <w:r w:rsidR="00A93937" w:rsidRPr="00F628CC">
        <w:t xml:space="preserve">Es consideraran les modalitats de </w:t>
      </w:r>
      <w:r w:rsidR="00A93937" w:rsidRPr="00F628CC">
        <w:rPr>
          <w:bCs/>
        </w:rPr>
        <w:t>TFG</w:t>
      </w:r>
      <w:r w:rsidR="008B5B83">
        <w:rPr>
          <w:bCs/>
        </w:rPr>
        <w:t xml:space="preserve"> </w:t>
      </w:r>
      <w:r w:rsidR="008B5B83" w:rsidRPr="00F628CC">
        <w:t>següents</w:t>
      </w:r>
      <w:r w:rsidR="00A93937" w:rsidRPr="00F628CC">
        <w:t xml:space="preserve">: </w:t>
      </w:r>
    </w:p>
    <w:p w:rsidR="007156EA" w:rsidRPr="00F628CC" w:rsidRDefault="007156EA" w:rsidP="00F628CC">
      <w:pPr>
        <w:pStyle w:val="Default"/>
      </w:pPr>
    </w:p>
    <w:p w:rsidR="00A93937" w:rsidRPr="00F628CC" w:rsidRDefault="00A93937" w:rsidP="008B5B83">
      <w:pPr>
        <w:pStyle w:val="Default"/>
        <w:spacing w:after="120"/>
        <w:ind w:left="1417" w:hanging="204"/>
        <w:rPr>
          <w:i/>
        </w:rPr>
      </w:pPr>
      <w:r w:rsidRPr="00F628CC">
        <w:rPr>
          <w:bCs/>
          <w:i/>
        </w:rPr>
        <w:t xml:space="preserve">[a] </w:t>
      </w:r>
      <w:r w:rsidR="00FF3DB1" w:rsidRPr="00F628CC">
        <w:rPr>
          <w:bCs/>
          <w:i/>
        </w:rPr>
        <w:t>Projectes realitzats en el centre / UPC</w:t>
      </w:r>
    </w:p>
    <w:p w:rsidR="00A93937" w:rsidRPr="00F628CC" w:rsidRDefault="00FF3DB1" w:rsidP="008B5B83">
      <w:pPr>
        <w:pStyle w:val="Default"/>
        <w:spacing w:after="120"/>
        <w:ind w:left="1213" w:firstLine="0"/>
        <w:jc w:val="both"/>
        <w:rPr>
          <w:color w:val="FF0000"/>
        </w:rPr>
      </w:pPr>
      <w:r w:rsidRPr="008B5B83">
        <w:rPr>
          <w:rFonts w:eastAsia="Times New Roman"/>
          <w:color w:val="auto"/>
        </w:rPr>
        <w:t>Els professors i estudiants poden proposar temes de treballs. L</w:t>
      </w:r>
      <w:r w:rsidR="00A93937" w:rsidRPr="008B5B83">
        <w:rPr>
          <w:rFonts w:eastAsia="Times New Roman"/>
          <w:color w:val="auto"/>
        </w:rPr>
        <w:t xml:space="preserve">a direcció de </w:t>
      </w:r>
      <w:r w:rsidRPr="008B5B83">
        <w:rPr>
          <w:rFonts w:eastAsia="Times New Roman"/>
          <w:color w:val="auto"/>
        </w:rPr>
        <w:t>la facultat validarà i farà públiques</w:t>
      </w:r>
      <w:r w:rsidR="00A93937" w:rsidRPr="008B5B83">
        <w:rPr>
          <w:rFonts w:eastAsia="Times New Roman"/>
          <w:color w:val="auto"/>
        </w:rPr>
        <w:t xml:space="preserve"> l</w:t>
      </w:r>
      <w:r w:rsidRPr="008B5B83">
        <w:rPr>
          <w:rFonts w:eastAsia="Times New Roman"/>
          <w:color w:val="auto"/>
        </w:rPr>
        <w:t>es</w:t>
      </w:r>
      <w:r w:rsidR="00A93937" w:rsidRPr="008B5B83">
        <w:rPr>
          <w:rFonts w:eastAsia="Times New Roman"/>
          <w:color w:val="auto"/>
        </w:rPr>
        <w:t xml:space="preserve"> propost</w:t>
      </w:r>
      <w:r w:rsidRPr="008B5B83">
        <w:rPr>
          <w:rFonts w:eastAsia="Times New Roman"/>
          <w:color w:val="auto"/>
        </w:rPr>
        <w:t>es</w:t>
      </w:r>
      <w:r w:rsidR="007A5D4E" w:rsidRPr="008B5B83">
        <w:rPr>
          <w:rFonts w:eastAsia="Times New Roman"/>
          <w:color w:val="auto"/>
        </w:rPr>
        <w:t xml:space="preserve"> de TFG </w:t>
      </w:r>
      <w:r w:rsidR="00A93937" w:rsidRPr="008B5B83">
        <w:rPr>
          <w:rFonts w:eastAsia="Times New Roman"/>
          <w:color w:val="auto"/>
        </w:rPr>
        <w:t>. En aquest</w:t>
      </w:r>
      <w:r w:rsidRPr="008B5B83">
        <w:rPr>
          <w:rFonts w:eastAsia="Times New Roman"/>
          <w:color w:val="auto"/>
        </w:rPr>
        <w:t>es</w:t>
      </w:r>
      <w:r w:rsidR="00A93937" w:rsidRPr="008B5B83">
        <w:rPr>
          <w:rFonts w:eastAsia="Times New Roman"/>
          <w:color w:val="auto"/>
        </w:rPr>
        <w:t xml:space="preserve"> propost</w:t>
      </w:r>
      <w:r w:rsidRPr="008B5B83">
        <w:rPr>
          <w:rFonts w:eastAsia="Times New Roman"/>
          <w:color w:val="auto"/>
        </w:rPr>
        <w:t>es</w:t>
      </w:r>
      <w:r w:rsidR="00A93937" w:rsidRPr="008B5B83">
        <w:rPr>
          <w:rFonts w:eastAsia="Times New Roman"/>
          <w:color w:val="auto"/>
        </w:rPr>
        <w:t xml:space="preserve"> hi figurarà, a més del tema, el director/a del TFG i les condicions de</w:t>
      </w:r>
      <w:r w:rsidR="00A93937" w:rsidRPr="00F628CC">
        <w:t xml:space="preserve"> desenvolupament. </w:t>
      </w:r>
      <w:r w:rsidR="007A5D4E" w:rsidRPr="00F628CC">
        <w:rPr>
          <w:color w:val="auto"/>
        </w:rPr>
        <w:t>Els estudiants es posaran d'acord amb un/una director/a del treball per al desenvolupament del projecte i del treball.</w:t>
      </w:r>
    </w:p>
    <w:p w:rsidR="00A93937" w:rsidRPr="00DA2355" w:rsidRDefault="00A93937" w:rsidP="008B5B83">
      <w:pPr>
        <w:pStyle w:val="Default"/>
        <w:tabs>
          <w:tab w:val="left" w:pos="1276"/>
        </w:tabs>
        <w:spacing w:after="120"/>
        <w:ind w:left="1276" w:firstLine="0"/>
        <w:rPr>
          <w:bCs/>
          <w:i/>
        </w:rPr>
      </w:pPr>
      <w:r w:rsidRPr="00DA2355">
        <w:rPr>
          <w:bCs/>
          <w:i/>
        </w:rPr>
        <w:lastRenderedPageBreak/>
        <w:t>[</w:t>
      </w:r>
      <w:r w:rsidR="008E1396" w:rsidRPr="00DA2355">
        <w:rPr>
          <w:bCs/>
          <w:i/>
        </w:rPr>
        <w:t>b</w:t>
      </w:r>
      <w:r w:rsidRPr="00DA2355">
        <w:rPr>
          <w:bCs/>
          <w:i/>
        </w:rPr>
        <w:t xml:space="preserve">] Treballs realitzats </w:t>
      </w:r>
      <w:r w:rsidR="00A029C5" w:rsidRPr="00DA2355">
        <w:rPr>
          <w:bCs/>
          <w:i/>
        </w:rPr>
        <w:t xml:space="preserve">integrament </w:t>
      </w:r>
      <w:r w:rsidRPr="00DA2355">
        <w:rPr>
          <w:bCs/>
          <w:i/>
        </w:rPr>
        <w:t xml:space="preserve">en el marc de relacions </w:t>
      </w:r>
      <w:r w:rsidR="00BB3BB5" w:rsidRPr="00DA2355">
        <w:rPr>
          <w:bCs/>
          <w:i/>
        </w:rPr>
        <w:t xml:space="preserve">entre la </w:t>
      </w:r>
      <w:r w:rsidRPr="00DA2355">
        <w:rPr>
          <w:bCs/>
          <w:i/>
        </w:rPr>
        <w:t xml:space="preserve">universitat </w:t>
      </w:r>
      <w:r w:rsidR="00DA2355">
        <w:rPr>
          <w:bCs/>
          <w:i/>
        </w:rPr>
        <w:t>i</w:t>
      </w:r>
      <w:r w:rsidR="008B5B83">
        <w:rPr>
          <w:bCs/>
          <w:i/>
        </w:rPr>
        <w:t xml:space="preserve"> </w:t>
      </w:r>
      <w:r w:rsidRPr="00DA2355">
        <w:rPr>
          <w:bCs/>
          <w:i/>
        </w:rPr>
        <w:t>empres</w:t>
      </w:r>
      <w:r w:rsidR="00BB3BB5" w:rsidRPr="00DA2355">
        <w:rPr>
          <w:bCs/>
          <w:i/>
        </w:rPr>
        <w:t xml:space="preserve">es o </w:t>
      </w:r>
      <w:r w:rsidR="008648A4" w:rsidRPr="00DA2355">
        <w:rPr>
          <w:bCs/>
          <w:i/>
        </w:rPr>
        <w:t>institucions</w:t>
      </w:r>
      <w:r w:rsidRPr="00DA2355">
        <w:rPr>
          <w:bCs/>
          <w:i/>
        </w:rPr>
        <w:t xml:space="preserve"> </w:t>
      </w:r>
    </w:p>
    <w:p w:rsidR="00703FD9" w:rsidRPr="008B5B83" w:rsidRDefault="00A93937" w:rsidP="008B5B83">
      <w:pPr>
        <w:pStyle w:val="Default"/>
        <w:ind w:left="1276" w:hanging="1"/>
        <w:jc w:val="both"/>
      </w:pPr>
      <w:r w:rsidRPr="008B5B83">
        <w:t>En aquest cas, existirà una codirecció del TFG, mitjançant un/a o més directors/es de projecte a l'</w:t>
      </w:r>
      <w:r w:rsidR="008E1396" w:rsidRPr="008B5B83">
        <w:t>FOOT</w:t>
      </w:r>
      <w:r w:rsidRPr="008B5B83">
        <w:t xml:space="preserve"> i un/a o més codi</w:t>
      </w:r>
      <w:r w:rsidR="00F12296" w:rsidRPr="008B5B83">
        <w:t>rectors/es de l'Empresa. E</w:t>
      </w:r>
      <w:r w:rsidRPr="008B5B83">
        <w:t xml:space="preserve">ls TFG que es desenvolupen en el marc de </w:t>
      </w:r>
      <w:r w:rsidR="00F12296" w:rsidRPr="008B5B83">
        <w:t>relacions universitat-empresa hauran d’estar documentats en un conveni</w:t>
      </w:r>
      <w:r w:rsidRPr="008B5B83">
        <w:t xml:space="preserve"> específic </w:t>
      </w:r>
      <w:r w:rsidR="00F12296" w:rsidRPr="008B5B83">
        <w:t>i</w:t>
      </w:r>
      <w:r w:rsidRPr="008B5B83">
        <w:t xml:space="preserve"> seran regulats pel que s'estipuli en </w:t>
      </w:r>
      <w:r w:rsidR="00F12296" w:rsidRPr="008B5B83">
        <w:t>e</w:t>
      </w:r>
      <w:r w:rsidRPr="008B5B83">
        <w:t>l</w:t>
      </w:r>
      <w:r w:rsidR="00F12296" w:rsidRPr="008B5B83">
        <w:t xml:space="preserve"> seu </w:t>
      </w:r>
      <w:r w:rsidRPr="008B5B83">
        <w:t xml:space="preserve">articulat. </w:t>
      </w:r>
    </w:p>
    <w:p w:rsidR="00725ED0" w:rsidRPr="00F628CC" w:rsidRDefault="00725ED0" w:rsidP="008B5B83">
      <w:pPr>
        <w:pStyle w:val="Default"/>
        <w:ind w:firstLine="0"/>
      </w:pPr>
    </w:p>
    <w:p w:rsidR="00DA2355" w:rsidRPr="00DA2355" w:rsidRDefault="00725ED0" w:rsidP="008B5B83">
      <w:pPr>
        <w:pStyle w:val="Default"/>
        <w:spacing w:after="120"/>
        <w:ind w:left="1276" w:firstLine="0"/>
        <w:rPr>
          <w:bCs/>
          <w:i/>
        </w:rPr>
      </w:pPr>
      <w:r w:rsidRPr="00DA2355">
        <w:rPr>
          <w:bCs/>
          <w:i/>
        </w:rPr>
        <w:t>[c] Treballs mixtes realitzats</w:t>
      </w:r>
      <w:r w:rsidRPr="008B5B83">
        <w:rPr>
          <w:bCs/>
          <w:i/>
        </w:rPr>
        <w:t xml:space="preserve"> </w:t>
      </w:r>
      <w:r w:rsidR="00DA2355" w:rsidRPr="00DA2355">
        <w:rPr>
          <w:bCs/>
          <w:i/>
        </w:rPr>
        <w:t xml:space="preserve">en el marc de relacions entre la universitat </w:t>
      </w:r>
      <w:r w:rsidR="00DA2355">
        <w:rPr>
          <w:bCs/>
          <w:i/>
        </w:rPr>
        <w:t xml:space="preserve">i </w:t>
      </w:r>
      <w:r w:rsidR="00DA2355" w:rsidRPr="00DA2355">
        <w:rPr>
          <w:bCs/>
          <w:i/>
        </w:rPr>
        <w:t xml:space="preserve">empreses o institucions </w:t>
      </w:r>
    </w:p>
    <w:p w:rsidR="00725ED0" w:rsidRDefault="00725ED0" w:rsidP="00FA0EF1">
      <w:pPr>
        <w:pStyle w:val="Default"/>
        <w:ind w:left="1276" w:firstLine="0"/>
        <w:jc w:val="both"/>
      </w:pPr>
      <w:r w:rsidRPr="00F628CC">
        <w:t xml:space="preserve">En aquests treballs l’estudiant realitzarà una estada en una empresa amb la finalitat de recollir dades que després acabarà de treballar a la facultat. En aquest cas, existirà una codirecció del </w:t>
      </w:r>
      <w:r w:rsidRPr="00F628CC">
        <w:rPr>
          <w:bCs/>
        </w:rPr>
        <w:t>TFG</w:t>
      </w:r>
      <w:r w:rsidRPr="00F628CC">
        <w:t xml:space="preserve">, mitjançant un/a o més directors/es de projecte a l'FOOT i un/a o més codirectors/es de l'Empresa. La part del TFG que es desenvolupi en el marc de relacions universitat-empresa haurà d’estar documentat en un conveni específic i serà regulat pel que s'estipuli en el seu articulat. En general, els treballs realitzats en el marc mixte de relacions universitat empresa podran  tenir fins un màxim de 12 ECTS de pràctiques en l’empresa. </w:t>
      </w:r>
    </w:p>
    <w:p w:rsidR="008B5B83" w:rsidRPr="00F628CC" w:rsidRDefault="008B5B83" w:rsidP="008B5B83">
      <w:pPr>
        <w:pStyle w:val="Default"/>
        <w:ind w:left="1276" w:firstLine="0"/>
        <w:jc w:val="both"/>
        <w:rPr>
          <w:u w:val="single"/>
        </w:rPr>
      </w:pPr>
    </w:p>
    <w:p w:rsidR="00BB3BB5" w:rsidRDefault="00725ED0" w:rsidP="00FA0EF1">
      <w:pPr>
        <w:pStyle w:val="Default"/>
        <w:ind w:left="1276" w:firstLine="0"/>
        <w:rPr>
          <w:bCs/>
          <w:i/>
        </w:rPr>
      </w:pPr>
      <w:r w:rsidRPr="00DA2355">
        <w:rPr>
          <w:bCs/>
          <w:i/>
        </w:rPr>
        <w:t>[d</w:t>
      </w:r>
      <w:r w:rsidR="00BB3BB5" w:rsidRPr="00DA2355">
        <w:rPr>
          <w:bCs/>
          <w:i/>
        </w:rPr>
        <w:t>] Treballs realitzats en el marc de programes de mobilitat universitària</w:t>
      </w:r>
      <w:r w:rsidR="00DA2355">
        <w:rPr>
          <w:bCs/>
          <w:i/>
        </w:rPr>
        <w:t xml:space="preserve">   </w:t>
      </w:r>
      <w:r w:rsidRPr="00DA2355">
        <w:rPr>
          <w:bCs/>
          <w:i/>
        </w:rPr>
        <w:t xml:space="preserve">(interuniversitaria i </w:t>
      </w:r>
      <w:r w:rsidR="00DA2355" w:rsidRPr="00DA2355">
        <w:rPr>
          <w:bCs/>
          <w:i/>
        </w:rPr>
        <w:t xml:space="preserve">amb </w:t>
      </w:r>
      <w:r w:rsidRPr="00DA2355">
        <w:rPr>
          <w:bCs/>
          <w:i/>
        </w:rPr>
        <w:t xml:space="preserve"> empreses o institucions)</w:t>
      </w:r>
    </w:p>
    <w:p w:rsidR="00FA0EF1" w:rsidRPr="00DA2355" w:rsidRDefault="00FA0EF1" w:rsidP="00FA0EF1">
      <w:pPr>
        <w:pStyle w:val="Default"/>
        <w:ind w:left="1276" w:firstLine="0"/>
        <w:rPr>
          <w:bCs/>
          <w:i/>
        </w:rPr>
      </w:pPr>
    </w:p>
    <w:p w:rsidR="00BB3BB5" w:rsidRPr="008B5B83" w:rsidRDefault="00BB3BB5" w:rsidP="00FA0EF1">
      <w:pPr>
        <w:pStyle w:val="Default"/>
        <w:ind w:left="1276" w:firstLine="0"/>
        <w:jc w:val="both"/>
        <w:rPr>
          <w:bCs/>
        </w:rPr>
      </w:pPr>
      <w:r w:rsidRPr="008B5B83">
        <w:rPr>
          <w:bCs/>
        </w:rPr>
        <w:t>Aquests treballs seran regulats per la normativa de precompromisos de mobilitat de la facultat. Habitualment, però, és possible realitzar el TFG complet (“Projecte de TFG” i TFG) en un sol quadrimestre. El director del treball serà el de la universitat acollidora i constarà un tutor a la UPC que vetllarà per la seva qualitat. El tutor podrà ser el coordinador dels programes de mobilitat. Si el treball és avaluat a lloc de l’estada l’estudiant haurà de fer una presentació també a l’FOOT.</w:t>
      </w:r>
    </w:p>
    <w:p w:rsidR="00D36B2E" w:rsidRPr="008B5B83" w:rsidRDefault="00D36B2E" w:rsidP="00FA0EF1">
      <w:pPr>
        <w:pStyle w:val="Default"/>
        <w:ind w:left="1276" w:firstLine="0"/>
        <w:rPr>
          <w:bCs/>
          <w:i/>
        </w:rPr>
      </w:pPr>
    </w:p>
    <w:p w:rsidR="00C2250F" w:rsidRPr="00F628CC" w:rsidRDefault="00D36B2E" w:rsidP="00F628CC">
      <w:pPr>
        <w:pStyle w:val="Default"/>
        <w:ind w:left="708" w:firstLine="0"/>
      </w:pPr>
      <w:r w:rsidRPr="00F628CC">
        <w:t>Altres tipus de modalitats hauran de ser aprovades específicament per l’equip directiu de la facultat.</w:t>
      </w:r>
    </w:p>
    <w:p w:rsidR="00703FD9" w:rsidRDefault="00703FD9" w:rsidP="00F628CC">
      <w:pPr>
        <w:pStyle w:val="Default"/>
      </w:pPr>
    </w:p>
    <w:p w:rsidR="00C2250F" w:rsidRPr="00F628CC" w:rsidRDefault="00C2250F" w:rsidP="003174AE">
      <w:pPr>
        <w:pStyle w:val="NormalWeb"/>
        <w:numPr>
          <w:ilvl w:val="0"/>
          <w:numId w:val="48"/>
        </w:numPr>
        <w:spacing w:line="276" w:lineRule="auto"/>
        <w:jc w:val="both"/>
        <w:rPr>
          <w:rFonts w:ascii="Arial" w:hAnsi="Arial" w:cs="Arial"/>
          <w:b/>
          <w:bCs/>
        </w:rPr>
      </w:pPr>
      <w:r w:rsidRPr="00F628CC">
        <w:rPr>
          <w:rFonts w:ascii="Arial" w:hAnsi="Arial" w:cs="Arial"/>
          <w:b/>
          <w:bCs/>
        </w:rPr>
        <w:t>Director</w:t>
      </w:r>
      <w:r w:rsidR="00B16E6D" w:rsidRPr="00F628CC">
        <w:rPr>
          <w:rFonts w:ascii="Arial" w:hAnsi="Arial" w:cs="Arial"/>
          <w:b/>
          <w:bCs/>
        </w:rPr>
        <w:t>/a</w:t>
      </w:r>
      <w:r w:rsidRPr="00F628CC">
        <w:rPr>
          <w:rFonts w:ascii="Arial" w:hAnsi="Arial" w:cs="Arial"/>
          <w:b/>
          <w:bCs/>
        </w:rPr>
        <w:t xml:space="preserve"> del </w:t>
      </w:r>
      <w:r w:rsidR="00C535EA" w:rsidRPr="00F628CC">
        <w:rPr>
          <w:rFonts w:ascii="Arial" w:hAnsi="Arial" w:cs="Arial"/>
          <w:b/>
          <w:bCs/>
        </w:rPr>
        <w:t>TFG</w:t>
      </w:r>
    </w:p>
    <w:p w:rsidR="00D36B2E" w:rsidRPr="00F628CC" w:rsidRDefault="009B734E" w:rsidP="00E36A22">
      <w:pPr>
        <w:pStyle w:val="NormalWeb"/>
        <w:spacing w:line="276" w:lineRule="auto"/>
        <w:ind w:left="708" w:firstLine="0"/>
        <w:jc w:val="both"/>
        <w:rPr>
          <w:rFonts w:ascii="Arial" w:hAnsi="Arial" w:cs="Arial"/>
        </w:rPr>
      </w:pPr>
      <w:r w:rsidRPr="00F628CC">
        <w:rPr>
          <w:rFonts w:ascii="Arial" w:hAnsi="Arial" w:cs="Arial"/>
        </w:rPr>
        <w:t xml:space="preserve">La direcció del TFG consisteix a supervisar i assessorar a l'estudiant/a pel que fa a l'abast dels objectius, plantejament general i aspectes tècnics del treball, tot considerant que el </w:t>
      </w:r>
      <w:r w:rsidRPr="00F628CC">
        <w:rPr>
          <w:rFonts w:ascii="Arial" w:hAnsi="Arial" w:cs="Arial"/>
          <w:bCs/>
        </w:rPr>
        <w:t>TFG</w:t>
      </w:r>
      <w:r w:rsidRPr="00F628CC">
        <w:rPr>
          <w:rFonts w:ascii="Arial" w:hAnsi="Arial" w:cs="Arial"/>
          <w:b/>
          <w:bCs/>
        </w:rPr>
        <w:t xml:space="preserve"> </w:t>
      </w:r>
      <w:r w:rsidRPr="00F628CC">
        <w:rPr>
          <w:rFonts w:ascii="Arial" w:hAnsi="Arial" w:cs="Arial"/>
        </w:rPr>
        <w:t xml:space="preserve">és un treball personal de l'estudiant/a. El/La director/a del TFG ha de recordar l’obligatorietat del compliment de la present normativa. </w:t>
      </w:r>
      <w:r w:rsidR="00D36B2E" w:rsidRPr="00F628CC">
        <w:rPr>
          <w:rFonts w:ascii="Arial" w:hAnsi="Arial" w:cs="Arial"/>
        </w:rPr>
        <w:t>Serà responsabilitat del director/a la qualitat acadèmica del treball.</w:t>
      </w:r>
    </w:p>
    <w:p w:rsidR="009B734E" w:rsidRPr="00F628CC" w:rsidRDefault="009F4BBD" w:rsidP="00E36A22">
      <w:pPr>
        <w:pStyle w:val="Default"/>
        <w:ind w:left="708" w:firstLine="0"/>
        <w:jc w:val="both"/>
      </w:pPr>
      <w:r>
        <w:rPr>
          <w:noProof/>
          <w:lang w:val="es-ES" w:eastAsia="es-ES"/>
        </w:rPr>
        <w:lastRenderedPageBreak/>
        <w:pict>
          <v:rect id="_x0000_s1031" style="position:absolute;left:0;text-align:left;margin-left:403.8pt;margin-top:-58.05pt;width:96pt;height:30pt;z-index:251663360">
            <v:textbox>
              <w:txbxContent>
                <w:p w:rsidR="009F4BBD" w:rsidRPr="00782B65" w:rsidRDefault="009F4BBD" w:rsidP="009F4BBD">
                  <w:pPr>
                    <w:ind w:left="3" w:firstLine="0"/>
                    <w:jc w:val="center"/>
                    <w:rPr>
                      <w:rFonts w:ascii="Arial" w:hAnsi="Arial"/>
                      <w:b/>
                      <w:sz w:val="24"/>
                      <w:szCs w:val="24"/>
                      <w:lang w:val="es-ES"/>
                    </w:rPr>
                  </w:pPr>
                  <w:proofErr w:type="spellStart"/>
                  <w:r w:rsidRPr="00782B65">
                    <w:rPr>
                      <w:rFonts w:ascii="Arial" w:hAnsi="Arial"/>
                      <w:b/>
                      <w:sz w:val="24"/>
                      <w:szCs w:val="24"/>
                      <w:lang w:val="es-ES"/>
                    </w:rPr>
                    <w:t>Annex</w:t>
                  </w:r>
                  <w:proofErr w:type="spellEnd"/>
                  <w:r w:rsidRPr="00782B65">
                    <w:rPr>
                      <w:rFonts w:ascii="Arial" w:hAnsi="Arial"/>
                      <w:b/>
                      <w:sz w:val="24"/>
                      <w:szCs w:val="24"/>
                      <w:lang w:val="es-ES"/>
                    </w:rPr>
                    <w:t xml:space="preserve"> 2</w:t>
                  </w:r>
                </w:p>
                <w:p w:rsidR="009F4BBD" w:rsidRPr="009F4BBD" w:rsidRDefault="009F4BBD">
                  <w:pPr>
                    <w:ind w:left="0"/>
                    <w:rPr>
                      <w:lang w:val="es-ES"/>
                    </w:rPr>
                  </w:pPr>
                </w:p>
              </w:txbxContent>
            </v:textbox>
          </v:rect>
        </w:pict>
      </w:r>
      <w:r w:rsidR="009B734E" w:rsidRPr="00F628CC">
        <w:t xml:space="preserve">Cada professor/a amb dedicació </w:t>
      </w:r>
      <w:r w:rsidR="00F03292" w:rsidRPr="00F628CC">
        <w:t>a temps complet</w:t>
      </w:r>
      <w:r w:rsidR="009B734E" w:rsidRPr="00F628CC">
        <w:t xml:space="preserve"> NO podrà dirigir simultàniament més de </w:t>
      </w:r>
      <w:r w:rsidR="00D4721A" w:rsidRPr="00F628CC">
        <w:t>sis</w:t>
      </w:r>
      <w:r w:rsidR="009B734E" w:rsidRPr="00F628CC">
        <w:t xml:space="preserve"> </w:t>
      </w:r>
      <w:r w:rsidR="00C8589D" w:rsidRPr="00F628CC">
        <w:t>TFG, entre “</w:t>
      </w:r>
      <w:r w:rsidR="00D4721A" w:rsidRPr="00F628CC">
        <w:t>Projecte de TFG” i TFG</w:t>
      </w:r>
      <w:r w:rsidR="00385EFF" w:rsidRPr="00F628CC">
        <w:t>,</w:t>
      </w:r>
      <w:r w:rsidR="009B734E" w:rsidRPr="00F628CC">
        <w:t xml:space="preserve"> a cada curs. El professorat</w:t>
      </w:r>
      <w:r w:rsidR="00385EFF" w:rsidRPr="00F628CC">
        <w:t xml:space="preserve"> </w:t>
      </w:r>
      <w:r w:rsidR="009B734E" w:rsidRPr="00F628CC">
        <w:t xml:space="preserve">a temps parcial, podrà tenir una càrrega, en quant a la direcció de </w:t>
      </w:r>
      <w:r w:rsidR="00767365" w:rsidRPr="00F628CC">
        <w:t>TFG</w:t>
      </w:r>
      <w:r w:rsidR="009B734E" w:rsidRPr="00F628CC">
        <w:t xml:space="preserve">, segons </w:t>
      </w:r>
      <w:r w:rsidR="00385EFF" w:rsidRPr="00F628CC">
        <w:t>dedicació</w:t>
      </w:r>
      <w:r w:rsidR="009B734E" w:rsidRPr="00F628CC">
        <w:t xml:space="preserve"> de la plaça que ocupa. </w:t>
      </w:r>
    </w:p>
    <w:p w:rsidR="00C535EA" w:rsidRPr="00F628CC" w:rsidRDefault="00D6082B" w:rsidP="00E36A22">
      <w:pPr>
        <w:pStyle w:val="NormalWeb"/>
        <w:spacing w:line="276" w:lineRule="auto"/>
        <w:ind w:left="708" w:firstLine="0"/>
        <w:jc w:val="both"/>
        <w:rPr>
          <w:rFonts w:ascii="Arial" w:hAnsi="Arial" w:cs="Arial"/>
        </w:rPr>
      </w:pPr>
      <w:r w:rsidRPr="00976E85">
        <w:rPr>
          <w:rFonts w:ascii="Arial" w:hAnsi="Arial" w:cs="Arial"/>
        </w:rPr>
        <w:t>En el cas que la temàtica o objectius ho justifiquin, un mateix director/a podrà responsabilitzar-se d’un projecte realitzat per un equip d’estudiants</w:t>
      </w:r>
      <w:r w:rsidR="00ED3B96" w:rsidRPr="00976E85">
        <w:rPr>
          <w:rFonts w:ascii="Arial" w:hAnsi="Arial" w:cs="Arial"/>
        </w:rPr>
        <w:t xml:space="preserve"> que, en tot cas, no pod</w:t>
      </w:r>
      <w:r w:rsidR="00976E85">
        <w:rPr>
          <w:rFonts w:ascii="Arial" w:hAnsi="Arial" w:cs="Arial"/>
        </w:rPr>
        <w:t>ran</w:t>
      </w:r>
      <w:r w:rsidR="00ED3B96" w:rsidRPr="00976E85">
        <w:rPr>
          <w:rFonts w:ascii="Arial" w:hAnsi="Arial" w:cs="Arial"/>
        </w:rPr>
        <w:t xml:space="preserve"> ser més de </w:t>
      </w:r>
      <w:r w:rsidR="00AE118B" w:rsidRPr="00976E85">
        <w:rPr>
          <w:rFonts w:ascii="Arial" w:hAnsi="Arial" w:cs="Arial"/>
        </w:rPr>
        <w:t>sis</w:t>
      </w:r>
      <w:r w:rsidR="00ED3B96" w:rsidRPr="00976E85">
        <w:rPr>
          <w:rFonts w:ascii="Arial" w:hAnsi="Arial" w:cs="Arial"/>
        </w:rPr>
        <w:t>.</w:t>
      </w:r>
      <w:r w:rsidR="00ED3B96" w:rsidRPr="00F628CC">
        <w:rPr>
          <w:rFonts w:ascii="Arial" w:hAnsi="Arial" w:cs="Arial"/>
        </w:rPr>
        <w:t xml:space="preserve"> </w:t>
      </w:r>
      <w:r w:rsidR="009B734E" w:rsidRPr="00F628CC">
        <w:rPr>
          <w:rFonts w:ascii="Arial" w:hAnsi="Arial" w:cs="Arial"/>
        </w:rPr>
        <w:t>A efectes de còmput de la càrrega docent, un projecte realitzat en equip per “n” estudiants computarà com a “n” projectes dirigits per el/la director/a. La responsabilitat de justificar una aportació personal suficient al projecte de l’equip rau en cada estudiant/a participant en el projecte.</w:t>
      </w:r>
      <w:r w:rsidR="00385EFF" w:rsidRPr="00F628CC">
        <w:rPr>
          <w:rFonts w:ascii="Arial" w:hAnsi="Arial" w:cs="Arial"/>
        </w:rPr>
        <w:t xml:space="preserve"> </w:t>
      </w:r>
    </w:p>
    <w:p w:rsidR="00563CFC" w:rsidRPr="00F628CC" w:rsidRDefault="00C2250F" w:rsidP="00FB7006">
      <w:pPr>
        <w:pStyle w:val="NormalWeb"/>
        <w:spacing w:line="276" w:lineRule="auto"/>
        <w:ind w:left="1213" w:hanging="510"/>
        <w:jc w:val="both"/>
        <w:rPr>
          <w:rFonts w:ascii="Arial" w:hAnsi="Arial" w:cs="Arial"/>
        </w:rPr>
      </w:pPr>
      <w:r w:rsidRPr="00F628CC">
        <w:rPr>
          <w:rFonts w:ascii="Arial" w:hAnsi="Arial" w:cs="Arial"/>
        </w:rPr>
        <w:t xml:space="preserve">4.1. Qualsevol </w:t>
      </w:r>
      <w:r w:rsidR="00597B5F" w:rsidRPr="00F628CC">
        <w:rPr>
          <w:rFonts w:ascii="Arial" w:hAnsi="Arial" w:cs="Arial"/>
        </w:rPr>
        <w:t xml:space="preserve">professor </w:t>
      </w:r>
      <w:r w:rsidRPr="00F628CC">
        <w:rPr>
          <w:rFonts w:ascii="Arial" w:hAnsi="Arial" w:cs="Arial"/>
        </w:rPr>
        <w:t xml:space="preserve">pot actuar com a director de </w:t>
      </w:r>
      <w:r w:rsidR="00597B5F" w:rsidRPr="00F628CC">
        <w:rPr>
          <w:rFonts w:ascii="Arial" w:hAnsi="Arial" w:cs="Arial"/>
        </w:rPr>
        <w:t>TFG</w:t>
      </w:r>
      <w:r w:rsidR="00E33ABC">
        <w:rPr>
          <w:rFonts w:ascii="Arial" w:hAnsi="Arial" w:cs="Arial"/>
        </w:rPr>
        <w:t xml:space="preserve">. </w:t>
      </w:r>
      <w:r w:rsidR="00DD7AE3" w:rsidRPr="00F628CC">
        <w:rPr>
          <w:rFonts w:ascii="Arial" w:hAnsi="Arial" w:cs="Arial"/>
        </w:rPr>
        <w:t xml:space="preserve">Els treballs també poden ser co-dirigits per més d’un professor/a. </w:t>
      </w:r>
    </w:p>
    <w:p w:rsidR="00C2250F" w:rsidRPr="00F628CC" w:rsidRDefault="00C2250F" w:rsidP="00FB7006">
      <w:pPr>
        <w:pStyle w:val="NormalWeb"/>
        <w:spacing w:line="276" w:lineRule="auto"/>
        <w:ind w:left="1213" w:hanging="510"/>
        <w:jc w:val="both"/>
        <w:rPr>
          <w:rFonts w:ascii="Arial" w:hAnsi="Arial" w:cs="Arial"/>
          <w:b/>
        </w:rPr>
      </w:pPr>
      <w:r w:rsidRPr="00F628CC">
        <w:rPr>
          <w:rFonts w:ascii="Arial" w:hAnsi="Arial" w:cs="Arial"/>
        </w:rPr>
        <w:t xml:space="preserve">4.2. Sempre que el director de </w:t>
      </w:r>
      <w:r w:rsidR="00597B5F" w:rsidRPr="00F628CC">
        <w:rPr>
          <w:rFonts w:ascii="Arial" w:hAnsi="Arial" w:cs="Arial"/>
        </w:rPr>
        <w:t>TFG</w:t>
      </w:r>
      <w:r w:rsidRPr="00F628CC">
        <w:rPr>
          <w:rFonts w:ascii="Arial" w:hAnsi="Arial" w:cs="Arial"/>
        </w:rPr>
        <w:t xml:space="preserve"> no sigui membre del PDI </w:t>
      </w:r>
      <w:r w:rsidR="00DD7AE3" w:rsidRPr="00F628CC">
        <w:rPr>
          <w:rFonts w:ascii="Arial" w:hAnsi="Arial" w:cs="Arial"/>
        </w:rPr>
        <w:t>de</w:t>
      </w:r>
      <w:r w:rsidR="00634BFE" w:rsidRPr="00F628CC">
        <w:rPr>
          <w:rFonts w:ascii="Arial" w:hAnsi="Arial" w:cs="Arial"/>
        </w:rPr>
        <w:t xml:space="preserve"> </w:t>
      </w:r>
      <w:r w:rsidRPr="00F628CC">
        <w:rPr>
          <w:rFonts w:ascii="Arial" w:hAnsi="Arial" w:cs="Arial"/>
        </w:rPr>
        <w:t>l'</w:t>
      </w:r>
      <w:r w:rsidR="00740F92" w:rsidRPr="00F628CC">
        <w:rPr>
          <w:rFonts w:ascii="Arial" w:hAnsi="Arial" w:cs="Arial"/>
        </w:rPr>
        <w:t>F</w:t>
      </w:r>
      <w:r w:rsidR="00597B5F" w:rsidRPr="00F628CC">
        <w:rPr>
          <w:rFonts w:ascii="Arial" w:hAnsi="Arial" w:cs="Arial"/>
        </w:rPr>
        <w:t>OOT</w:t>
      </w:r>
      <w:r w:rsidRPr="00F628CC">
        <w:rPr>
          <w:rFonts w:ascii="Arial" w:hAnsi="Arial" w:cs="Arial"/>
        </w:rPr>
        <w:t xml:space="preserve">, s'haurà de proposar un </w:t>
      </w:r>
      <w:r w:rsidR="00B478F1" w:rsidRPr="00F628CC">
        <w:rPr>
          <w:rFonts w:ascii="Arial" w:hAnsi="Arial" w:cs="Arial"/>
        </w:rPr>
        <w:t>co-directo</w:t>
      </w:r>
      <w:r w:rsidR="00597B5F" w:rsidRPr="00F628CC">
        <w:rPr>
          <w:rFonts w:ascii="Arial" w:hAnsi="Arial" w:cs="Arial"/>
        </w:rPr>
        <w:t>r</w:t>
      </w:r>
      <w:r w:rsidR="00AE118B" w:rsidRPr="00F628CC">
        <w:rPr>
          <w:rFonts w:ascii="Arial" w:hAnsi="Arial" w:cs="Arial"/>
        </w:rPr>
        <w:t xml:space="preserve"> tutor</w:t>
      </w:r>
      <w:r w:rsidRPr="00F628CC">
        <w:rPr>
          <w:rFonts w:ascii="Arial" w:hAnsi="Arial" w:cs="Arial"/>
        </w:rPr>
        <w:t xml:space="preserve"> que ha de ser membre del PDI adscrit a l'</w:t>
      </w:r>
      <w:r w:rsidR="00740F92" w:rsidRPr="00F628CC">
        <w:rPr>
          <w:rFonts w:ascii="Arial" w:hAnsi="Arial" w:cs="Arial"/>
        </w:rPr>
        <w:t>F</w:t>
      </w:r>
      <w:r w:rsidR="00597B5F" w:rsidRPr="00F628CC">
        <w:rPr>
          <w:rFonts w:ascii="Arial" w:hAnsi="Arial" w:cs="Arial"/>
        </w:rPr>
        <w:t>OOT</w:t>
      </w:r>
      <w:r w:rsidRPr="00F628CC">
        <w:rPr>
          <w:rFonts w:ascii="Arial" w:hAnsi="Arial" w:cs="Arial"/>
        </w:rPr>
        <w:t>. Aquesta proposta haurà de fer-se constar en el document d'</w:t>
      </w:r>
      <w:r w:rsidR="00740F92" w:rsidRPr="00F628CC">
        <w:rPr>
          <w:rFonts w:ascii="Arial" w:hAnsi="Arial" w:cs="Arial"/>
        </w:rPr>
        <w:t>inscripció</w:t>
      </w:r>
      <w:r w:rsidRPr="00F628CC">
        <w:rPr>
          <w:rFonts w:ascii="Arial" w:hAnsi="Arial" w:cs="Arial"/>
        </w:rPr>
        <w:t xml:space="preserve"> del </w:t>
      </w:r>
      <w:r w:rsidR="00597B5F" w:rsidRPr="00F628CC">
        <w:rPr>
          <w:rFonts w:ascii="Arial" w:hAnsi="Arial" w:cs="Arial"/>
        </w:rPr>
        <w:t>TFG</w:t>
      </w:r>
      <w:r w:rsidRPr="00F628CC">
        <w:rPr>
          <w:rFonts w:ascii="Arial" w:hAnsi="Arial" w:cs="Arial"/>
        </w:rPr>
        <w:t xml:space="preserve">. </w:t>
      </w:r>
      <w:r w:rsidR="00DD7AE3" w:rsidRPr="00F628CC">
        <w:rPr>
          <w:rFonts w:ascii="Arial" w:hAnsi="Arial" w:cs="Arial"/>
        </w:rPr>
        <w:t>Serà el responsable de supervisar</w:t>
      </w:r>
      <w:r w:rsidRPr="00F628CC">
        <w:rPr>
          <w:rFonts w:ascii="Arial" w:hAnsi="Arial" w:cs="Arial"/>
        </w:rPr>
        <w:t xml:space="preserve"> el treball de l'estudiant per garantir que el </w:t>
      </w:r>
      <w:r w:rsidR="00597B5F" w:rsidRPr="00F628CC">
        <w:rPr>
          <w:rFonts w:ascii="Arial" w:hAnsi="Arial" w:cs="Arial"/>
        </w:rPr>
        <w:t>TFG</w:t>
      </w:r>
      <w:r w:rsidRPr="00F628CC">
        <w:rPr>
          <w:rFonts w:ascii="Arial" w:hAnsi="Arial" w:cs="Arial"/>
        </w:rPr>
        <w:t xml:space="preserve"> compleixi els requeriments acadèmics exigits per l'</w:t>
      </w:r>
      <w:r w:rsidR="00740F92" w:rsidRPr="00F628CC">
        <w:rPr>
          <w:rFonts w:ascii="Arial" w:hAnsi="Arial" w:cs="Arial"/>
        </w:rPr>
        <w:t>F</w:t>
      </w:r>
      <w:r w:rsidR="00597B5F" w:rsidRPr="00F628CC">
        <w:rPr>
          <w:rFonts w:ascii="Arial" w:hAnsi="Arial" w:cs="Arial"/>
        </w:rPr>
        <w:t>OOT</w:t>
      </w:r>
      <w:r w:rsidRPr="00F628CC">
        <w:rPr>
          <w:rFonts w:ascii="Arial" w:hAnsi="Arial" w:cs="Arial"/>
        </w:rPr>
        <w:t>.</w:t>
      </w:r>
      <w:r w:rsidR="0025655D" w:rsidRPr="00F628CC">
        <w:rPr>
          <w:rFonts w:ascii="Arial" w:hAnsi="Arial" w:cs="Arial"/>
        </w:rPr>
        <w:t xml:space="preserve"> </w:t>
      </w:r>
    </w:p>
    <w:p w:rsidR="00F628CC" w:rsidRDefault="00AF7C5A" w:rsidP="00FB7006">
      <w:pPr>
        <w:pStyle w:val="NormalWeb"/>
        <w:spacing w:before="0" w:beforeAutospacing="0" w:after="0" w:afterAutospacing="0" w:line="276" w:lineRule="auto"/>
        <w:ind w:left="1213" w:hanging="510"/>
        <w:jc w:val="both"/>
        <w:rPr>
          <w:rFonts w:ascii="Arial" w:hAnsi="Arial" w:cs="Arial"/>
        </w:rPr>
      </w:pPr>
      <w:r w:rsidRPr="00F628CC">
        <w:rPr>
          <w:rFonts w:ascii="Arial" w:hAnsi="Arial" w:cs="Arial"/>
        </w:rPr>
        <w:t xml:space="preserve">4.3. </w:t>
      </w:r>
      <w:r w:rsidR="00D36B2E" w:rsidRPr="00F628CC">
        <w:rPr>
          <w:rFonts w:ascii="Arial" w:hAnsi="Arial" w:cs="Arial"/>
        </w:rPr>
        <w:t>El reconeixement de punts PAD serà el que estableixi la normativa de la UPC i/o la pròpia de la facultat.</w:t>
      </w:r>
      <w:r w:rsidR="00B478F1" w:rsidRPr="00F628CC">
        <w:rPr>
          <w:rFonts w:ascii="Arial" w:hAnsi="Arial" w:cs="Arial"/>
          <w:color w:val="FF0000"/>
        </w:rPr>
        <w:t xml:space="preserve"> </w:t>
      </w:r>
      <w:r w:rsidR="00D36B2E" w:rsidRPr="00F628CC">
        <w:rPr>
          <w:rFonts w:ascii="Arial" w:hAnsi="Arial" w:cs="Arial"/>
        </w:rPr>
        <w:t xml:space="preserve">En el cas de TFG </w:t>
      </w:r>
      <w:r w:rsidR="009D0739" w:rsidRPr="00F628CC">
        <w:rPr>
          <w:rFonts w:ascii="Arial" w:hAnsi="Arial" w:cs="Arial"/>
        </w:rPr>
        <w:t xml:space="preserve">realitzats integrament </w:t>
      </w:r>
      <w:r w:rsidR="00D36B2E" w:rsidRPr="00F628CC">
        <w:rPr>
          <w:rFonts w:ascii="Arial" w:hAnsi="Arial" w:cs="Arial"/>
        </w:rPr>
        <w:t>en el marc d</w:t>
      </w:r>
      <w:r w:rsidR="009D0739" w:rsidRPr="00F628CC">
        <w:rPr>
          <w:rFonts w:ascii="Arial" w:hAnsi="Arial" w:cs="Arial"/>
        </w:rPr>
        <w:t>e relacions universitat-empresa</w:t>
      </w:r>
      <w:r w:rsidR="00D36B2E" w:rsidRPr="00F628CC">
        <w:rPr>
          <w:rFonts w:ascii="Arial" w:hAnsi="Arial" w:cs="Arial"/>
        </w:rPr>
        <w:t xml:space="preserve"> </w:t>
      </w:r>
      <w:r w:rsidR="009D0739" w:rsidRPr="00F628CC">
        <w:rPr>
          <w:rFonts w:ascii="Arial" w:hAnsi="Arial" w:cs="Arial"/>
        </w:rPr>
        <w:t xml:space="preserve">i en règim de mobilitat el tutor tindrà </w:t>
      </w:r>
      <w:r w:rsidR="009D0739" w:rsidRPr="00E33ABC">
        <w:rPr>
          <w:rFonts w:ascii="Arial" w:hAnsi="Arial" w:cs="Arial"/>
        </w:rPr>
        <w:t>un reconeixement d’una tercera part dels punts</w:t>
      </w:r>
      <w:r w:rsidR="00E33ABC">
        <w:rPr>
          <w:rFonts w:ascii="Arial" w:hAnsi="Arial" w:cs="Arial"/>
        </w:rPr>
        <w:t>.</w:t>
      </w:r>
    </w:p>
    <w:p w:rsidR="00FB7006" w:rsidRDefault="00FB7006" w:rsidP="00FB7006">
      <w:pPr>
        <w:pStyle w:val="NormalWeb"/>
        <w:spacing w:before="0" w:beforeAutospacing="0" w:after="0" w:afterAutospacing="0" w:line="276" w:lineRule="auto"/>
        <w:ind w:left="1213" w:hanging="510"/>
        <w:jc w:val="both"/>
        <w:rPr>
          <w:rFonts w:ascii="Arial" w:hAnsi="Arial" w:cs="Arial"/>
        </w:rPr>
      </w:pPr>
    </w:p>
    <w:p w:rsidR="00FB7006" w:rsidRDefault="00FB7006" w:rsidP="00FB7006">
      <w:pPr>
        <w:pStyle w:val="NormalWeb"/>
        <w:spacing w:before="0" w:beforeAutospacing="0" w:after="0" w:afterAutospacing="0" w:line="276" w:lineRule="auto"/>
        <w:ind w:left="1213" w:hanging="510"/>
        <w:jc w:val="both"/>
        <w:rPr>
          <w:rFonts w:ascii="Arial" w:hAnsi="Arial" w:cs="Arial"/>
        </w:rPr>
      </w:pPr>
    </w:p>
    <w:p w:rsidR="009E66BD" w:rsidRDefault="009E66BD" w:rsidP="00FB7006">
      <w:pPr>
        <w:pStyle w:val="NormalWeb"/>
        <w:numPr>
          <w:ilvl w:val="0"/>
          <w:numId w:val="48"/>
        </w:numPr>
        <w:spacing w:before="0" w:beforeAutospacing="0" w:after="0" w:afterAutospacing="0" w:line="276" w:lineRule="auto"/>
        <w:jc w:val="both"/>
        <w:rPr>
          <w:rFonts w:ascii="Arial" w:hAnsi="Arial" w:cs="Arial"/>
          <w:b/>
          <w:bCs/>
        </w:rPr>
      </w:pPr>
      <w:r w:rsidRPr="00F628CC">
        <w:rPr>
          <w:rFonts w:ascii="Arial" w:hAnsi="Arial" w:cs="Arial"/>
          <w:b/>
          <w:bCs/>
        </w:rPr>
        <w:t>Memòria de TFG</w:t>
      </w:r>
      <w:r w:rsidR="003174AE">
        <w:rPr>
          <w:rFonts w:ascii="Arial" w:hAnsi="Arial" w:cs="Arial"/>
          <w:b/>
          <w:bCs/>
        </w:rPr>
        <w:t>:</w:t>
      </w:r>
      <w:r w:rsidR="00541F63" w:rsidRPr="00F628CC">
        <w:rPr>
          <w:rFonts w:ascii="Arial" w:hAnsi="Arial" w:cs="Arial"/>
          <w:b/>
          <w:bCs/>
        </w:rPr>
        <w:t xml:space="preserve"> </w:t>
      </w:r>
      <w:r w:rsidR="00FB7006">
        <w:rPr>
          <w:rFonts w:ascii="Arial" w:hAnsi="Arial" w:cs="Arial"/>
          <w:b/>
          <w:bCs/>
        </w:rPr>
        <w:t>Contingut i estructura</w:t>
      </w:r>
    </w:p>
    <w:p w:rsidR="00FB7006" w:rsidRPr="00F628CC" w:rsidRDefault="00FB7006" w:rsidP="00FB7006">
      <w:pPr>
        <w:pStyle w:val="NormalWeb"/>
        <w:spacing w:before="0" w:beforeAutospacing="0" w:after="0" w:afterAutospacing="0" w:line="276" w:lineRule="auto"/>
        <w:ind w:left="1063" w:firstLine="0"/>
        <w:jc w:val="both"/>
        <w:rPr>
          <w:rFonts w:ascii="Arial" w:hAnsi="Arial" w:cs="Arial"/>
          <w:b/>
          <w:bCs/>
        </w:rPr>
      </w:pPr>
    </w:p>
    <w:p w:rsidR="00882B13" w:rsidRDefault="00882B13" w:rsidP="00E36A22">
      <w:pPr>
        <w:pStyle w:val="NormalWeb"/>
        <w:spacing w:before="0" w:beforeAutospacing="0" w:after="0" w:afterAutospacing="0" w:line="276" w:lineRule="auto"/>
        <w:ind w:left="708" w:firstLine="0"/>
        <w:jc w:val="both"/>
        <w:rPr>
          <w:rFonts w:ascii="Arial" w:hAnsi="Arial" w:cs="Arial"/>
        </w:rPr>
      </w:pPr>
      <w:r w:rsidRPr="00F628CC">
        <w:rPr>
          <w:rFonts w:ascii="Arial" w:hAnsi="Arial" w:cs="Arial"/>
        </w:rPr>
        <w:t xml:space="preserve">La  memòria del TFG haurà de ser </w:t>
      </w:r>
      <w:r w:rsidR="00D021B7">
        <w:rPr>
          <w:rFonts w:ascii="Arial" w:hAnsi="Arial" w:cs="Arial"/>
        </w:rPr>
        <w:t>elaborada</w:t>
      </w:r>
      <w:r w:rsidRPr="00F628CC">
        <w:rPr>
          <w:rFonts w:ascii="Arial" w:hAnsi="Arial" w:cs="Arial"/>
        </w:rPr>
        <w:t xml:space="preserve"> seguint el model </w:t>
      </w:r>
      <w:r w:rsidR="00D021B7">
        <w:rPr>
          <w:rFonts w:ascii="Arial" w:hAnsi="Arial" w:cs="Arial"/>
        </w:rPr>
        <w:t>estipulat pel</w:t>
      </w:r>
      <w:r w:rsidRPr="00F628CC">
        <w:rPr>
          <w:rFonts w:ascii="Arial" w:hAnsi="Arial" w:cs="Arial"/>
        </w:rPr>
        <w:t xml:space="preserve"> Centre</w:t>
      </w:r>
      <w:r w:rsidR="002B0FB5" w:rsidRPr="00F628CC">
        <w:rPr>
          <w:rFonts w:ascii="Arial" w:hAnsi="Arial" w:cs="Arial"/>
        </w:rPr>
        <w:t>.</w:t>
      </w:r>
      <w:r w:rsidRPr="00F628CC">
        <w:rPr>
          <w:rFonts w:ascii="Arial" w:hAnsi="Arial" w:cs="Arial"/>
        </w:rPr>
        <w:t xml:space="preserve"> </w:t>
      </w:r>
      <w:r w:rsidR="001E6EF6" w:rsidRPr="00F628CC">
        <w:rPr>
          <w:rFonts w:ascii="Arial" w:hAnsi="Arial" w:cs="Arial"/>
        </w:rPr>
        <w:t>Es recomana que la memòria tingui una extensió màxima aproximada de 50 pàgines (sense comptar annexos</w:t>
      </w:r>
      <w:r w:rsidR="00D021B7">
        <w:rPr>
          <w:rFonts w:ascii="Arial" w:hAnsi="Arial" w:cs="Arial"/>
        </w:rPr>
        <w:t>)</w:t>
      </w:r>
      <w:r w:rsidR="001E6EF6" w:rsidRPr="00F628CC">
        <w:rPr>
          <w:rFonts w:ascii="Arial" w:hAnsi="Arial" w:cs="Arial"/>
        </w:rPr>
        <w:t>.</w:t>
      </w:r>
    </w:p>
    <w:p w:rsidR="00FB7006" w:rsidRPr="00F628CC" w:rsidRDefault="00FB7006" w:rsidP="00F628CC">
      <w:pPr>
        <w:pStyle w:val="NormalWeb"/>
        <w:spacing w:before="0" w:beforeAutospacing="0" w:after="0" w:afterAutospacing="0" w:line="276" w:lineRule="auto"/>
        <w:ind w:firstLine="0"/>
        <w:jc w:val="both"/>
        <w:rPr>
          <w:rFonts w:ascii="Arial" w:hAnsi="Arial" w:cs="Arial"/>
        </w:rPr>
      </w:pPr>
    </w:p>
    <w:p w:rsidR="00FB7006" w:rsidRDefault="00EC5BED" w:rsidP="00382174">
      <w:pPr>
        <w:pStyle w:val="NormalWeb"/>
        <w:spacing w:before="0" w:beforeAutospacing="0" w:after="0" w:afterAutospacing="0" w:line="276" w:lineRule="auto"/>
        <w:ind w:left="708" w:firstLine="0"/>
        <w:rPr>
          <w:rFonts w:ascii="Arial" w:hAnsi="Arial" w:cs="Arial"/>
        </w:rPr>
      </w:pPr>
      <w:r w:rsidRPr="00F628CC">
        <w:rPr>
          <w:rFonts w:ascii="Arial" w:hAnsi="Arial" w:cs="Arial"/>
        </w:rPr>
        <w:t>En tot cas, la memòria del TFG haurà d’incloure:</w:t>
      </w:r>
    </w:p>
    <w:p w:rsidR="00EC5BED" w:rsidRPr="00F628CC" w:rsidRDefault="00EC5BED" w:rsidP="00FB7006">
      <w:pPr>
        <w:pStyle w:val="NormalWeb"/>
        <w:spacing w:before="0" w:beforeAutospacing="0" w:after="0" w:afterAutospacing="0" w:line="276" w:lineRule="auto"/>
        <w:ind w:firstLine="0"/>
        <w:rPr>
          <w:rFonts w:ascii="Arial" w:hAnsi="Arial" w:cs="Arial"/>
        </w:rPr>
      </w:pPr>
      <w:r w:rsidRPr="00F628CC">
        <w:rPr>
          <w:rFonts w:ascii="Arial" w:hAnsi="Arial" w:cs="Arial"/>
        </w:rPr>
        <w:t xml:space="preserve"> </w:t>
      </w:r>
    </w:p>
    <w:p w:rsidR="00D4721A" w:rsidRPr="00F628CC" w:rsidRDefault="00EC5BED"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La p</w:t>
      </w:r>
      <w:r w:rsidR="009E66BD" w:rsidRPr="00F628CC">
        <w:rPr>
          <w:rFonts w:ascii="Arial" w:hAnsi="Arial" w:cs="Arial"/>
        </w:rPr>
        <w:t xml:space="preserve">ortada </w:t>
      </w:r>
      <w:r w:rsidR="001F5C6F" w:rsidRPr="00F628CC">
        <w:rPr>
          <w:rFonts w:ascii="Arial" w:hAnsi="Arial" w:cs="Arial"/>
        </w:rPr>
        <w:t xml:space="preserve">amb el </w:t>
      </w:r>
      <w:r w:rsidR="00E72133" w:rsidRPr="00F628CC">
        <w:rPr>
          <w:rFonts w:ascii="Arial" w:hAnsi="Arial" w:cs="Arial"/>
        </w:rPr>
        <w:t>títol</w:t>
      </w:r>
      <w:r w:rsidR="001F5C6F" w:rsidRPr="00F628CC">
        <w:rPr>
          <w:rFonts w:ascii="Arial" w:hAnsi="Arial" w:cs="Arial"/>
        </w:rPr>
        <w:t xml:space="preserve"> definitiu del TFG </w:t>
      </w:r>
      <w:r w:rsidR="00882B13" w:rsidRPr="00F628CC">
        <w:rPr>
          <w:rFonts w:ascii="Arial" w:hAnsi="Arial" w:cs="Arial"/>
        </w:rPr>
        <w:t>(segons model oficial)</w:t>
      </w:r>
      <w:r w:rsidR="009E66BD" w:rsidRPr="00F628CC">
        <w:rPr>
          <w:rFonts w:ascii="Arial" w:hAnsi="Arial" w:cs="Arial"/>
        </w:rPr>
        <w:t xml:space="preserve">. </w:t>
      </w:r>
    </w:p>
    <w:p w:rsidR="009E66BD" w:rsidRPr="00F628CC" w:rsidRDefault="009E66BD"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Una primera pàgina on hi consti el vist-i-plau del </w:t>
      </w:r>
      <w:r w:rsidR="000E487E" w:rsidRPr="00F628CC">
        <w:rPr>
          <w:rFonts w:ascii="Arial" w:hAnsi="Arial" w:cs="Arial"/>
        </w:rPr>
        <w:t>director al</w:t>
      </w:r>
      <w:r w:rsidR="00882B13" w:rsidRPr="00F628CC">
        <w:rPr>
          <w:rFonts w:ascii="Arial" w:hAnsi="Arial" w:cs="Arial"/>
        </w:rPr>
        <w:t xml:space="preserve"> treball (segons model oficial)</w:t>
      </w:r>
      <w:r w:rsidR="000E487E" w:rsidRPr="00F628CC">
        <w:rPr>
          <w:rFonts w:ascii="Arial" w:hAnsi="Arial" w:cs="Arial"/>
        </w:rPr>
        <w:t>.</w:t>
      </w:r>
    </w:p>
    <w:p w:rsidR="00605355" w:rsidRPr="00F628CC" w:rsidRDefault="009E66BD"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Una segona pàgina amb un resum de la memòria</w:t>
      </w:r>
      <w:r w:rsidR="009E17A4" w:rsidRPr="00F628CC">
        <w:rPr>
          <w:rFonts w:ascii="Arial" w:hAnsi="Arial" w:cs="Arial"/>
        </w:rPr>
        <w:t xml:space="preserve"> </w:t>
      </w:r>
      <w:r w:rsidR="00EC5BED" w:rsidRPr="00F628CC">
        <w:rPr>
          <w:rFonts w:ascii="Arial" w:hAnsi="Arial" w:cs="Arial"/>
        </w:rPr>
        <w:t>d’</w:t>
      </w:r>
      <w:r w:rsidR="00605355" w:rsidRPr="00F628CC">
        <w:rPr>
          <w:rFonts w:ascii="Arial" w:hAnsi="Arial" w:cs="Arial"/>
        </w:rPr>
        <w:t>unes 200 paraules en</w:t>
      </w:r>
      <w:r w:rsidR="009E17A4" w:rsidRPr="00F628CC">
        <w:rPr>
          <w:rFonts w:ascii="Arial" w:hAnsi="Arial" w:cs="Arial"/>
        </w:rPr>
        <w:t xml:space="preserve"> català, castellà i anglès que podrà ser incorporat per la Biblioteca a les bases de dades consultables en xarxa. </w:t>
      </w:r>
      <w:r w:rsidRPr="00F628CC">
        <w:rPr>
          <w:rFonts w:ascii="Arial" w:hAnsi="Arial" w:cs="Arial"/>
        </w:rPr>
        <w:t xml:space="preserve"> </w:t>
      </w:r>
    </w:p>
    <w:p w:rsidR="00605355" w:rsidRPr="00F628CC" w:rsidRDefault="00605355"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lastRenderedPageBreak/>
        <w:t xml:space="preserve">En el cas de que el treball no sigui en anglès, s’haurà d’incloure també un resum extens entre </w:t>
      </w:r>
      <w:r w:rsidR="001F5C6F" w:rsidRPr="00F628CC">
        <w:rPr>
          <w:rFonts w:ascii="Arial" w:hAnsi="Arial" w:cs="Arial"/>
        </w:rPr>
        <w:t>1.500</w:t>
      </w:r>
      <w:r w:rsidRPr="00F628CC">
        <w:rPr>
          <w:rFonts w:ascii="Arial" w:hAnsi="Arial" w:cs="Arial"/>
        </w:rPr>
        <w:t xml:space="preserve"> i </w:t>
      </w:r>
      <w:r w:rsidR="001F5C6F" w:rsidRPr="00F628CC">
        <w:rPr>
          <w:rFonts w:ascii="Arial" w:hAnsi="Arial" w:cs="Arial"/>
        </w:rPr>
        <w:t>3</w:t>
      </w:r>
      <w:r w:rsidRPr="00F628CC">
        <w:rPr>
          <w:rFonts w:ascii="Arial" w:hAnsi="Arial" w:cs="Arial"/>
        </w:rPr>
        <w:t>.000 paraules</w:t>
      </w:r>
      <w:r w:rsidR="00E86520" w:rsidRPr="00F628CC">
        <w:rPr>
          <w:rFonts w:ascii="Arial" w:hAnsi="Arial" w:cs="Arial"/>
        </w:rPr>
        <w:t xml:space="preserve"> redactat en anglès</w:t>
      </w:r>
      <w:r w:rsidRPr="00F628CC">
        <w:rPr>
          <w:rFonts w:ascii="Arial" w:hAnsi="Arial" w:cs="Arial"/>
        </w:rPr>
        <w:t>.</w:t>
      </w:r>
    </w:p>
    <w:p w:rsidR="00E86520" w:rsidRPr="002E6516" w:rsidRDefault="009E66BD"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La memòria </w:t>
      </w:r>
      <w:r w:rsidR="00E86520" w:rsidRPr="00F628CC">
        <w:rPr>
          <w:rFonts w:ascii="Arial" w:hAnsi="Arial" w:cs="Arial"/>
        </w:rPr>
        <w:t xml:space="preserve">del </w:t>
      </w:r>
      <w:r w:rsidR="00DA7CE0">
        <w:rPr>
          <w:rFonts w:ascii="Arial" w:hAnsi="Arial" w:cs="Arial"/>
        </w:rPr>
        <w:t>treball realitzat</w:t>
      </w:r>
      <w:r w:rsidR="00E86520" w:rsidRPr="00F628CC">
        <w:rPr>
          <w:rFonts w:ascii="Arial" w:hAnsi="Arial" w:cs="Arial"/>
        </w:rPr>
        <w:t>.</w:t>
      </w:r>
      <w:r w:rsidR="00DA7CE0">
        <w:rPr>
          <w:rFonts w:ascii="Arial" w:hAnsi="Arial" w:cs="Arial"/>
        </w:rPr>
        <w:t xml:space="preserve"> Aquesta memòria podrà també </w:t>
      </w:r>
      <w:r w:rsidR="00DA7CE0" w:rsidRPr="00DA7CE0">
        <w:rPr>
          <w:rFonts w:ascii="Arial" w:hAnsi="Arial" w:cs="Arial"/>
        </w:rPr>
        <w:t xml:space="preserve">tenir un format d’article si es pensa enviar el treball per la seva publicació. En aquest cas s’ha d’incloure, i </w:t>
      </w:r>
      <w:r w:rsidR="00DA7CE0" w:rsidRPr="002E6516">
        <w:rPr>
          <w:rFonts w:ascii="Arial" w:hAnsi="Arial" w:cs="Arial"/>
        </w:rPr>
        <w:t>seguir, les normes per a la publicació pròpies de la revista  en la que es pensa presentar.</w:t>
      </w:r>
      <w:r w:rsidR="002E6516" w:rsidRPr="002E6516">
        <w:rPr>
          <w:rFonts w:ascii="Arial" w:hAnsi="Arial" w:cs="Arial"/>
        </w:rPr>
        <w:t xml:space="preserve"> En el cas que el treball sigui un estudi de casos, la memòria contindrà el detall de, com a mínim</w:t>
      </w:r>
      <w:r w:rsidR="002E6516" w:rsidRPr="002E6516">
        <w:rPr>
          <w:rFonts w:ascii="Arial" w:hAnsi="Arial" w:cs="Arial"/>
          <w:color w:val="000000" w:themeColor="text1"/>
        </w:rPr>
        <w:t>, 5</w:t>
      </w:r>
      <w:r w:rsidR="002E6516" w:rsidRPr="002E6516">
        <w:rPr>
          <w:rFonts w:ascii="Arial" w:hAnsi="Arial" w:cs="Arial"/>
        </w:rPr>
        <w:t xml:space="preserve"> casos</w:t>
      </w:r>
      <w:r w:rsidR="002E6516">
        <w:rPr>
          <w:rFonts w:ascii="Arial" w:hAnsi="Arial" w:cs="Arial"/>
        </w:rPr>
        <w:t>.</w:t>
      </w:r>
    </w:p>
    <w:p w:rsidR="008B65CE" w:rsidRPr="00F628CC" w:rsidRDefault="008B65CE"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El TFG contindrà un apartat obligatori on s’analitzin les implicacions ètiques, legals, de protecció de dades,... lligades a la competència transversal “compromís ètic i social” que hi tinguin relació.</w:t>
      </w:r>
    </w:p>
    <w:p w:rsidR="00C231D2" w:rsidRPr="00F628CC" w:rsidRDefault="00270D88" w:rsidP="00FB7006">
      <w:pPr>
        <w:pStyle w:val="NormalWeb"/>
        <w:numPr>
          <w:ilvl w:val="0"/>
          <w:numId w:val="35"/>
        </w:numPr>
        <w:spacing w:before="0" w:beforeAutospacing="0" w:after="120" w:afterAutospacing="0" w:line="276" w:lineRule="auto"/>
        <w:ind w:left="1786" w:hanging="510"/>
        <w:jc w:val="both"/>
        <w:rPr>
          <w:rFonts w:ascii="Arial" w:hAnsi="Arial" w:cs="Arial"/>
        </w:rPr>
      </w:pPr>
      <w:r w:rsidRPr="00F628CC">
        <w:rPr>
          <w:rFonts w:ascii="Arial" w:hAnsi="Arial" w:cs="Arial"/>
        </w:rPr>
        <w:t xml:space="preserve">Com a annex hi figurarà el projecte </w:t>
      </w:r>
      <w:r w:rsidR="00C231D2" w:rsidRPr="00F628CC">
        <w:rPr>
          <w:rFonts w:ascii="Arial" w:hAnsi="Arial" w:cs="Arial"/>
        </w:rPr>
        <w:t xml:space="preserve">de TFG elaborat </w:t>
      </w:r>
      <w:r w:rsidR="00E72133" w:rsidRPr="00F628CC">
        <w:rPr>
          <w:rFonts w:ascii="Arial" w:hAnsi="Arial" w:cs="Arial"/>
        </w:rPr>
        <w:t>prèviament</w:t>
      </w:r>
    </w:p>
    <w:p w:rsidR="003D4BA0" w:rsidRDefault="00DA7CE0" w:rsidP="00FB7006">
      <w:pPr>
        <w:pStyle w:val="NormalWeb"/>
        <w:numPr>
          <w:ilvl w:val="0"/>
          <w:numId w:val="35"/>
        </w:numPr>
        <w:spacing w:before="0" w:beforeAutospacing="0" w:after="0" w:afterAutospacing="0" w:line="276" w:lineRule="auto"/>
        <w:ind w:left="1786" w:hanging="510"/>
        <w:jc w:val="both"/>
        <w:rPr>
          <w:rFonts w:ascii="Arial" w:hAnsi="Arial" w:cs="Arial"/>
        </w:rPr>
      </w:pPr>
      <w:r w:rsidRPr="00DA7CE0">
        <w:rPr>
          <w:rFonts w:ascii="Arial" w:hAnsi="Arial" w:cs="Arial"/>
        </w:rPr>
        <w:t>Altres annexos si es consider</w:t>
      </w:r>
      <w:r>
        <w:rPr>
          <w:rFonts w:ascii="Arial" w:hAnsi="Arial" w:cs="Arial"/>
        </w:rPr>
        <w:t>e</w:t>
      </w:r>
      <w:r w:rsidR="001E6EF6" w:rsidRPr="00DA7CE0">
        <w:rPr>
          <w:rFonts w:ascii="Arial" w:hAnsi="Arial" w:cs="Arial"/>
        </w:rPr>
        <w:t>n de rellevància pel TFG.</w:t>
      </w:r>
    </w:p>
    <w:p w:rsidR="00FB7006" w:rsidRDefault="00FB7006" w:rsidP="00FB7006">
      <w:pPr>
        <w:pStyle w:val="NormalWeb"/>
        <w:spacing w:before="0" w:beforeAutospacing="0" w:after="0" w:afterAutospacing="0" w:line="276" w:lineRule="auto"/>
        <w:jc w:val="both"/>
        <w:rPr>
          <w:rFonts w:ascii="Arial" w:hAnsi="Arial" w:cs="Arial"/>
        </w:rPr>
      </w:pPr>
    </w:p>
    <w:p w:rsidR="00FB7006" w:rsidRDefault="00FB7006" w:rsidP="00FB7006">
      <w:pPr>
        <w:pStyle w:val="NormalWeb"/>
        <w:spacing w:before="0" w:beforeAutospacing="0" w:after="0" w:afterAutospacing="0" w:line="276" w:lineRule="auto"/>
        <w:jc w:val="both"/>
        <w:rPr>
          <w:rFonts w:ascii="Arial" w:hAnsi="Arial" w:cs="Arial"/>
        </w:rPr>
      </w:pPr>
    </w:p>
    <w:p w:rsidR="00B43E09" w:rsidRPr="003174AE" w:rsidRDefault="007D389E" w:rsidP="00FB7006">
      <w:pPr>
        <w:pStyle w:val="NormalWeb"/>
        <w:numPr>
          <w:ilvl w:val="0"/>
          <w:numId w:val="48"/>
        </w:numPr>
        <w:spacing w:before="0" w:beforeAutospacing="0" w:after="0" w:afterAutospacing="0" w:line="276" w:lineRule="auto"/>
        <w:jc w:val="both"/>
        <w:rPr>
          <w:rFonts w:ascii="Arial" w:hAnsi="Arial" w:cs="Arial"/>
          <w:b/>
          <w:bCs/>
        </w:rPr>
      </w:pPr>
      <w:r w:rsidRPr="00F628CC">
        <w:rPr>
          <w:rFonts w:ascii="Arial" w:hAnsi="Arial" w:cs="Arial"/>
          <w:b/>
          <w:bCs/>
        </w:rPr>
        <w:t>Avalua</w:t>
      </w:r>
      <w:r w:rsidR="00B43E09" w:rsidRPr="00F628CC">
        <w:rPr>
          <w:rFonts w:ascii="Arial" w:hAnsi="Arial" w:cs="Arial"/>
          <w:b/>
          <w:bCs/>
        </w:rPr>
        <w:t>ció del TFG</w:t>
      </w:r>
    </w:p>
    <w:p w:rsidR="000E487E" w:rsidRPr="00F628CC" w:rsidRDefault="00B43E09" w:rsidP="00F628CC">
      <w:pPr>
        <w:pStyle w:val="NormalWeb"/>
        <w:spacing w:line="276" w:lineRule="auto"/>
        <w:ind w:left="703" w:firstLine="0"/>
        <w:jc w:val="both"/>
        <w:rPr>
          <w:rFonts w:ascii="Arial" w:hAnsi="Arial" w:cs="Arial"/>
        </w:rPr>
      </w:pPr>
      <w:r w:rsidRPr="00F628CC">
        <w:rPr>
          <w:rFonts w:ascii="Arial" w:hAnsi="Arial" w:cs="Arial"/>
        </w:rPr>
        <w:t>L'avaluació del TFG constitueix una avaluació curricular i la duu a terme un tribunal designat a l'efecte que actua com a comissió avaluadora.</w:t>
      </w:r>
    </w:p>
    <w:p w:rsidR="00717DC7" w:rsidRDefault="00717DC7" w:rsidP="00FB7006">
      <w:pPr>
        <w:pStyle w:val="NormalWeb"/>
        <w:numPr>
          <w:ilvl w:val="1"/>
          <w:numId w:val="48"/>
        </w:numPr>
        <w:spacing w:before="0" w:beforeAutospacing="0" w:after="0" w:afterAutospacing="0" w:line="276" w:lineRule="auto"/>
        <w:jc w:val="both"/>
        <w:rPr>
          <w:rFonts w:ascii="Arial" w:hAnsi="Arial" w:cs="Arial"/>
        </w:rPr>
      </w:pPr>
      <w:r w:rsidRPr="00F628CC">
        <w:rPr>
          <w:rFonts w:ascii="Arial" w:hAnsi="Arial" w:cs="Arial"/>
        </w:rPr>
        <w:t>L'avaluació del TFG ha de tenir lloc dins del curs acadèmic (quadrimestral) en què s'ha fet la matrícula. El centre fixarà cada curs la data en que es convocaran els tribunals</w:t>
      </w:r>
      <w:r w:rsidR="009F6A98" w:rsidRPr="00F628CC">
        <w:rPr>
          <w:rFonts w:ascii="Arial" w:hAnsi="Arial" w:cs="Arial"/>
        </w:rPr>
        <w:t xml:space="preserve">, </w:t>
      </w:r>
      <w:r w:rsidRPr="00F628CC">
        <w:rPr>
          <w:rFonts w:ascii="Arial" w:hAnsi="Arial" w:cs="Arial"/>
        </w:rPr>
        <w:t xml:space="preserve">habitualment </w:t>
      </w:r>
      <w:r w:rsidR="0029575A" w:rsidRPr="00F628CC">
        <w:rPr>
          <w:rFonts w:ascii="Arial" w:hAnsi="Arial" w:cs="Arial"/>
        </w:rPr>
        <w:t xml:space="preserve">amb posterioritat a la reunió d’Avaluació Curricular. </w:t>
      </w:r>
      <w:r w:rsidRPr="00F628CC">
        <w:rPr>
          <w:rFonts w:ascii="Arial" w:hAnsi="Arial" w:cs="Arial"/>
        </w:rPr>
        <w:t>Si no es compleixen les condicions per ser defensat o no s’aprova, caldrà tornar a matricular de nou el TFG.</w:t>
      </w:r>
    </w:p>
    <w:p w:rsidR="00FB7006" w:rsidRPr="00F628CC" w:rsidRDefault="00FB7006" w:rsidP="00FB7006">
      <w:pPr>
        <w:pStyle w:val="NormalWeb"/>
        <w:spacing w:before="0" w:beforeAutospacing="0" w:after="0" w:afterAutospacing="0" w:line="276" w:lineRule="auto"/>
        <w:ind w:left="1423" w:firstLine="0"/>
        <w:jc w:val="both"/>
        <w:rPr>
          <w:rFonts w:ascii="Arial" w:hAnsi="Arial" w:cs="Arial"/>
        </w:rPr>
      </w:pPr>
    </w:p>
    <w:p w:rsidR="00EE32DF" w:rsidRDefault="0029575A" w:rsidP="00382174">
      <w:pPr>
        <w:pStyle w:val="NormalWeb"/>
        <w:numPr>
          <w:ilvl w:val="1"/>
          <w:numId w:val="48"/>
        </w:numPr>
        <w:spacing w:before="0" w:beforeAutospacing="0" w:after="0" w:afterAutospacing="0" w:line="276" w:lineRule="auto"/>
        <w:jc w:val="both"/>
        <w:rPr>
          <w:rFonts w:ascii="Arial" w:hAnsi="Arial" w:cs="Arial"/>
        </w:rPr>
      </w:pPr>
      <w:r w:rsidRPr="00F628CC">
        <w:rPr>
          <w:rFonts w:ascii="Arial" w:hAnsi="Arial" w:cs="Arial"/>
        </w:rPr>
        <w:t xml:space="preserve">Per procedir a la defensa del Treball Final de Grau caldrà que l’estudiant l’hagi dipositat en format electrònic i a la Secretaria de la facultat, dues setmanes abans de la seva defensa. En el cas que el tribunal, a la vista de la memòria, consideri que el treball no té la qualitat suficient per aprovar, </w:t>
      </w:r>
      <w:r w:rsidRPr="00FB7006">
        <w:rPr>
          <w:rFonts w:ascii="Arial" w:hAnsi="Arial" w:cs="Arial"/>
        </w:rPr>
        <w:t>ho comunicar</w:t>
      </w:r>
      <w:r w:rsidR="00BD2FFF" w:rsidRPr="00FB7006">
        <w:rPr>
          <w:rFonts w:ascii="Arial" w:hAnsi="Arial" w:cs="Arial"/>
        </w:rPr>
        <w:t>à</w:t>
      </w:r>
      <w:r w:rsidRPr="00F628CC">
        <w:rPr>
          <w:rFonts w:ascii="Arial" w:hAnsi="Arial" w:cs="Arial"/>
        </w:rPr>
        <w:t xml:space="preserve"> al </w:t>
      </w:r>
      <w:r w:rsidR="00E72133" w:rsidRPr="00F628CC">
        <w:rPr>
          <w:rFonts w:ascii="Arial" w:hAnsi="Arial" w:cs="Arial"/>
        </w:rPr>
        <w:t>professor</w:t>
      </w:r>
      <w:r w:rsidRPr="00F628CC">
        <w:rPr>
          <w:rFonts w:ascii="Arial" w:hAnsi="Arial" w:cs="Arial"/>
        </w:rPr>
        <w:t xml:space="preserve"> responsable  del TFG i al coordinador dels estudis per mirar de trobar les mesures oportunes.</w:t>
      </w:r>
    </w:p>
    <w:p w:rsidR="00382174" w:rsidRDefault="00382174" w:rsidP="00382174">
      <w:pPr>
        <w:pStyle w:val="Pargrafdellista"/>
        <w:spacing w:after="0"/>
        <w:rPr>
          <w:rFonts w:ascii="Arial" w:hAnsi="Arial" w:cs="Arial"/>
        </w:rPr>
      </w:pPr>
    </w:p>
    <w:p w:rsidR="0029575A" w:rsidRPr="00F628CC" w:rsidRDefault="00EE32DF" w:rsidP="00FB7006">
      <w:pPr>
        <w:pStyle w:val="NormalWeb"/>
        <w:spacing w:before="0" w:beforeAutospacing="0" w:after="0" w:afterAutospacing="0" w:line="276" w:lineRule="auto"/>
        <w:ind w:left="1213" w:hanging="510"/>
        <w:rPr>
          <w:rFonts w:ascii="Arial" w:hAnsi="Arial" w:cs="Arial"/>
        </w:rPr>
      </w:pPr>
      <w:r w:rsidRPr="00F628CC">
        <w:rPr>
          <w:rFonts w:ascii="Arial" w:hAnsi="Arial" w:cs="Arial"/>
        </w:rPr>
        <w:t xml:space="preserve">6.3. </w:t>
      </w:r>
      <w:r w:rsidR="00FB7006">
        <w:rPr>
          <w:rFonts w:ascii="Arial" w:hAnsi="Arial" w:cs="Arial"/>
        </w:rPr>
        <w:t xml:space="preserve"> </w:t>
      </w:r>
      <w:r w:rsidRPr="00F628CC">
        <w:rPr>
          <w:rFonts w:ascii="Arial" w:hAnsi="Arial" w:cs="Arial"/>
        </w:rPr>
        <w:t>Prèviament a la defensa del TFG, t</w:t>
      </w:r>
      <w:r w:rsidR="0029575A" w:rsidRPr="00F628CC">
        <w:rPr>
          <w:rFonts w:ascii="Arial" w:hAnsi="Arial" w:cs="Arial"/>
        </w:rPr>
        <w:t xml:space="preserve">ambé caldrà que signi l’acord de difusió del treball a través de la web del Servei de Biblioteques i Documentació (SBD) de la UPC. </w:t>
      </w:r>
      <w:r w:rsidRPr="00F628CC">
        <w:rPr>
          <w:rFonts w:ascii="Arial" w:hAnsi="Arial" w:cs="Arial"/>
        </w:rPr>
        <w:t>En cas que el TFG s’aprovi, una còpia en format electrònic serà enviat al SBD per a la seva publicació. Si hi ha una clàusula de confidencialitat en el TF</w:t>
      </w:r>
      <w:r w:rsidR="009F6A98" w:rsidRPr="00F628CC">
        <w:rPr>
          <w:rFonts w:ascii="Arial" w:hAnsi="Arial" w:cs="Arial"/>
        </w:rPr>
        <w:t>G</w:t>
      </w:r>
      <w:r w:rsidRPr="00F628CC">
        <w:rPr>
          <w:rFonts w:ascii="Arial" w:hAnsi="Arial" w:cs="Arial"/>
        </w:rPr>
        <w:t xml:space="preserve">, la direcció del Centre decidirà quina part és publicable. </w:t>
      </w:r>
    </w:p>
    <w:p w:rsidR="00BF7070" w:rsidRPr="00F628CC" w:rsidRDefault="003628DD" w:rsidP="00FB7006">
      <w:pPr>
        <w:pStyle w:val="NormalWeb"/>
        <w:spacing w:line="276" w:lineRule="auto"/>
        <w:ind w:left="1213" w:hanging="510"/>
        <w:jc w:val="both"/>
        <w:rPr>
          <w:rFonts w:ascii="Arial" w:hAnsi="Arial" w:cs="Arial"/>
        </w:rPr>
      </w:pPr>
      <w:r w:rsidRPr="00F628CC">
        <w:rPr>
          <w:rFonts w:ascii="Arial" w:hAnsi="Arial" w:cs="Arial"/>
        </w:rPr>
        <w:t xml:space="preserve">6.4. </w:t>
      </w:r>
      <w:r w:rsidR="00BF7070" w:rsidRPr="00F628CC">
        <w:rPr>
          <w:rFonts w:ascii="Arial" w:hAnsi="Arial" w:cs="Arial"/>
        </w:rPr>
        <w:t>La memòria serà valorada pel tribunal de forma independent de la presentació i amb antelació a la presentació del TFG.</w:t>
      </w:r>
    </w:p>
    <w:p w:rsidR="00717DC7" w:rsidRPr="00F628CC" w:rsidRDefault="009F4BBD" w:rsidP="00FB7006">
      <w:pPr>
        <w:pStyle w:val="NormalWeb"/>
        <w:spacing w:line="276" w:lineRule="auto"/>
        <w:ind w:left="1213" w:hanging="510"/>
        <w:jc w:val="both"/>
        <w:rPr>
          <w:rFonts w:ascii="Arial" w:hAnsi="Arial" w:cs="Arial"/>
        </w:rPr>
      </w:pPr>
      <w:r>
        <w:rPr>
          <w:rFonts w:ascii="Arial" w:hAnsi="Arial" w:cs="Arial"/>
          <w:noProof/>
          <w:lang w:val="es-ES" w:eastAsia="es-ES"/>
        </w:rPr>
        <w:lastRenderedPageBreak/>
        <w:pict>
          <v:rect id="_x0000_s1032" style="position:absolute;left:0;text-align:left;margin-left:412.8pt;margin-top:-58.05pt;width:79.5pt;height:22.9pt;z-index:251664384">
            <v:textbox>
              <w:txbxContent>
                <w:p w:rsidR="009F4BBD" w:rsidRPr="009F4BBD" w:rsidRDefault="009F4BBD" w:rsidP="009F4BBD">
                  <w:pPr>
                    <w:ind w:left="0" w:firstLine="0"/>
                    <w:jc w:val="center"/>
                    <w:rPr>
                      <w:rFonts w:ascii="Arial" w:hAnsi="Arial" w:cs="Arial"/>
                      <w:b/>
                      <w:sz w:val="24"/>
                      <w:szCs w:val="24"/>
                      <w:lang w:val="es-ES"/>
                    </w:rPr>
                  </w:pPr>
                  <w:proofErr w:type="spellStart"/>
                  <w:r w:rsidRPr="009F4BBD">
                    <w:rPr>
                      <w:rFonts w:ascii="Arial" w:hAnsi="Arial" w:cs="Arial"/>
                      <w:b/>
                      <w:sz w:val="24"/>
                      <w:szCs w:val="24"/>
                      <w:lang w:val="es-ES"/>
                    </w:rPr>
                    <w:t>Annex</w:t>
                  </w:r>
                  <w:proofErr w:type="spellEnd"/>
                  <w:r w:rsidRPr="009F4BBD">
                    <w:rPr>
                      <w:rFonts w:ascii="Arial" w:hAnsi="Arial" w:cs="Arial"/>
                      <w:b/>
                      <w:sz w:val="24"/>
                      <w:szCs w:val="24"/>
                      <w:lang w:val="es-ES"/>
                    </w:rPr>
                    <w:t xml:space="preserve"> 2</w:t>
                  </w:r>
                </w:p>
              </w:txbxContent>
            </v:textbox>
          </v:rect>
        </w:pict>
      </w:r>
      <w:r w:rsidR="00717DC7" w:rsidRPr="00F628CC">
        <w:rPr>
          <w:rFonts w:ascii="Arial" w:hAnsi="Arial" w:cs="Arial"/>
        </w:rPr>
        <w:t>6.</w:t>
      </w:r>
      <w:r w:rsidR="003628DD" w:rsidRPr="00F628CC">
        <w:rPr>
          <w:rFonts w:ascii="Arial" w:hAnsi="Arial" w:cs="Arial"/>
        </w:rPr>
        <w:t>5</w:t>
      </w:r>
      <w:r w:rsidR="00FB7006">
        <w:rPr>
          <w:rFonts w:ascii="Arial" w:hAnsi="Arial" w:cs="Arial"/>
        </w:rPr>
        <w:t xml:space="preserve">. </w:t>
      </w:r>
      <w:r w:rsidR="00717DC7" w:rsidRPr="00F628CC">
        <w:rPr>
          <w:rFonts w:ascii="Arial" w:hAnsi="Arial" w:cs="Arial"/>
        </w:rPr>
        <w:t>Quan el TFG es realitzi dins del marc d'algun programa de mobilitat d'estudiants, l'avaluació podrà realitzar-se en el centre de destí prèvia autorització de l'FOOT. Posteriorment, l'FOOT en farà el reconeixement de la qualificació un cop feta la presentació a l’FOOT.</w:t>
      </w:r>
    </w:p>
    <w:p w:rsidR="00717DC7" w:rsidRPr="00F628CC" w:rsidRDefault="00717DC7" w:rsidP="00FB7006">
      <w:pPr>
        <w:pStyle w:val="NormalWeb"/>
        <w:spacing w:line="276" w:lineRule="auto"/>
        <w:ind w:left="1213" w:hanging="510"/>
        <w:jc w:val="both"/>
        <w:rPr>
          <w:rFonts w:ascii="Arial" w:hAnsi="Arial" w:cs="Arial"/>
          <w:strike/>
        </w:rPr>
      </w:pPr>
      <w:r w:rsidRPr="00F628CC">
        <w:rPr>
          <w:rFonts w:ascii="Arial" w:hAnsi="Arial" w:cs="Arial"/>
        </w:rPr>
        <w:t>6.</w:t>
      </w:r>
      <w:r w:rsidR="003628DD" w:rsidRPr="00F628CC">
        <w:rPr>
          <w:rFonts w:ascii="Arial" w:hAnsi="Arial" w:cs="Arial"/>
        </w:rPr>
        <w:t>6</w:t>
      </w:r>
      <w:r w:rsidRPr="00F628CC">
        <w:rPr>
          <w:rFonts w:ascii="Arial" w:hAnsi="Arial" w:cs="Arial"/>
        </w:rPr>
        <w:t>. En el cas de que els TFG de diferents estudiants</w:t>
      </w:r>
      <w:r w:rsidR="003628DD" w:rsidRPr="00F628CC">
        <w:rPr>
          <w:rFonts w:ascii="Arial" w:hAnsi="Arial" w:cs="Arial"/>
        </w:rPr>
        <w:t xml:space="preserve"> siguin fruit del treball en equip d’un mateix tema, es </w:t>
      </w:r>
      <w:r w:rsidRPr="00F628CC">
        <w:rPr>
          <w:rFonts w:ascii="Arial" w:hAnsi="Arial" w:cs="Arial"/>
        </w:rPr>
        <w:t xml:space="preserve"> constituirà un sol tribunal de TFG que avaluarà per separat cadascun dels estudiants. </w:t>
      </w:r>
      <w:r w:rsidR="003628DD" w:rsidRPr="00F628CC">
        <w:rPr>
          <w:rFonts w:ascii="Arial" w:hAnsi="Arial" w:cs="Arial"/>
        </w:rPr>
        <w:t xml:space="preserve">En tot cas, ha de quedar clarament reflectit a la </w:t>
      </w:r>
      <w:r w:rsidR="009F6A98" w:rsidRPr="00F628CC">
        <w:rPr>
          <w:rFonts w:ascii="Arial" w:hAnsi="Arial" w:cs="Arial"/>
        </w:rPr>
        <w:t>memòria</w:t>
      </w:r>
      <w:r w:rsidR="003628DD" w:rsidRPr="00F628CC">
        <w:rPr>
          <w:rFonts w:ascii="Arial" w:hAnsi="Arial" w:cs="Arial"/>
        </w:rPr>
        <w:t xml:space="preserve"> i defensa del TFG quina ha estat la seva aportació.</w:t>
      </w:r>
    </w:p>
    <w:p w:rsidR="00764164" w:rsidRDefault="00B43E09" w:rsidP="00FB7006">
      <w:pPr>
        <w:spacing w:after="0"/>
        <w:ind w:left="1213" w:hanging="510"/>
        <w:jc w:val="both"/>
        <w:rPr>
          <w:rFonts w:ascii="Arial" w:eastAsia="Times New Roman" w:hAnsi="Arial" w:cs="Arial"/>
          <w:sz w:val="24"/>
          <w:szCs w:val="24"/>
          <w:highlight w:val="cyan"/>
          <w:lang w:eastAsia="ca-ES"/>
        </w:rPr>
      </w:pPr>
      <w:r w:rsidRPr="00F628CC">
        <w:rPr>
          <w:rFonts w:ascii="Arial" w:hAnsi="Arial" w:cs="Arial"/>
          <w:sz w:val="24"/>
          <w:szCs w:val="24"/>
        </w:rPr>
        <w:t>6.7. Serà preceptiva per la validesa de</w:t>
      </w:r>
      <w:r w:rsidR="00AE118B" w:rsidRPr="00F628CC">
        <w:rPr>
          <w:rFonts w:ascii="Arial" w:hAnsi="Arial" w:cs="Arial"/>
          <w:sz w:val="24"/>
          <w:szCs w:val="24"/>
        </w:rPr>
        <w:t xml:space="preserve"> </w:t>
      </w:r>
      <w:r w:rsidR="00B80117" w:rsidRPr="00F628CC">
        <w:rPr>
          <w:rFonts w:ascii="Arial" w:hAnsi="Arial" w:cs="Arial"/>
          <w:sz w:val="24"/>
          <w:szCs w:val="24"/>
        </w:rPr>
        <w:t>la defensa</w:t>
      </w:r>
      <w:r w:rsidR="00AE118B" w:rsidRPr="00F628CC">
        <w:rPr>
          <w:rFonts w:ascii="Arial" w:hAnsi="Arial" w:cs="Arial"/>
          <w:sz w:val="24"/>
          <w:szCs w:val="24"/>
        </w:rPr>
        <w:t xml:space="preserve"> </w:t>
      </w:r>
      <w:r w:rsidRPr="00F628CC">
        <w:rPr>
          <w:rFonts w:ascii="Arial" w:hAnsi="Arial" w:cs="Arial"/>
          <w:sz w:val="24"/>
          <w:szCs w:val="24"/>
        </w:rPr>
        <w:t xml:space="preserve">del </w:t>
      </w:r>
      <w:r w:rsidR="001212F9" w:rsidRPr="00F628CC">
        <w:rPr>
          <w:rFonts w:ascii="Arial" w:hAnsi="Arial" w:cs="Arial"/>
          <w:sz w:val="24"/>
          <w:szCs w:val="24"/>
        </w:rPr>
        <w:t xml:space="preserve">TFG </w:t>
      </w:r>
      <w:r w:rsidRPr="00F628CC">
        <w:rPr>
          <w:rFonts w:ascii="Arial" w:hAnsi="Arial" w:cs="Arial"/>
          <w:sz w:val="24"/>
          <w:szCs w:val="24"/>
        </w:rPr>
        <w:t>la presència de tots els membres del tribunal. En cas d'un imprevist, que haurà de constar en acta, podrà excusar-se la presència d'un dels seus membres.</w:t>
      </w:r>
      <w:r w:rsidR="00764164" w:rsidRPr="00F628CC">
        <w:rPr>
          <w:rFonts w:ascii="Arial" w:eastAsia="Times New Roman" w:hAnsi="Arial" w:cs="Arial"/>
          <w:sz w:val="24"/>
          <w:szCs w:val="24"/>
          <w:highlight w:val="cyan"/>
          <w:lang w:eastAsia="ca-ES"/>
        </w:rPr>
        <w:t xml:space="preserve"> </w:t>
      </w:r>
    </w:p>
    <w:p w:rsidR="00FB7006" w:rsidRPr="00F628CC" w:rsidRDefault="00FB7006" w:rsidP="00FB7006">
      <w:pPr>
        <w:spacing w:after="0"/>
        <w:ind w:left="1213" w:hanging="510"/>
        <w:jc w:val="both"/>
        <w:rPr>
          <w:rFonts w:ascii="Arial" w:eastAsia="Times New Roman" w:hAnsi="Arial" w:cs="Arial"/>
          <w:sz w:val="24"/>
          <w:szCs w:val="24"/>
          <w:highlight w:val="cyan"/>
          <w:lang w:eastAsia="ca-ES"/>
        </w:rPr>
      </w:pPr>
    </w:p>
    <w:p w:rsidR="00764164" w:rsidRPr="00FB7006" w:rsidRDefault="0070765F" w:rsidP="00FB7006">
      <w:pPr>
        <w:rPr>
          <w:rFonts w:ascii="Arial" w:hAnsi="Arial" w:cs="Arial"/>
          <w:sz w:val="24"/>
          <w:szCs w:val="24"/>
        </w:rPr>
      </w:pPr>
      <w:r w:rsidRPr="00FB7006">
        <w:rPr>
          <w:rFonts w:ascii="Arial" w:hAnsi="Arial" w:cs="Arial"/>
          <w:sz w:val="24"/>
          <w:szCs w:val="24"/>
        </w:rPr>
        <w:t>6.8</w:t>
      </w:r>
      <w:r w:rsidR="00764164" w:rsidRPr="00FB7006">
        <w:rPr>
          <w:rFonts w:ascii="Arial" w:hAnsi="Arial" w:cs="Arial"/>
          <w:sz w:val="24"/>
          <w:szCs w:val="24"/>
        </w:rPr>
        <w:t>. La defensa del treball  pot tenir els formats següents:</w:t>
      </w:r>
    </w:p>
    <w:p w:rsidR="00764164" w:rsidRPr="00F628CC"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Defensa pública oral amb suport multimèdia</w:t>
      </w:r>
      <w:r w:rsidR="00D021B7">
        <w:rPr>
          <w:rFonts w:ascii="Arial" w:hAnsi="Arial" w:cs="Arial"/>
        </w:rPr>
        <w:t>. L’exposició tindrà una durada aproximada de 20 minuts i mai més de 30 minuts.</w:t>
      </w:r>
    </w:p>
    <w:p w:rsidR="00764164" w:rsidRPr="00F628CC"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Defensa pública oral amb suport de pòster</w:t>
      </w:r>
    </w:p>
    <w:p w:rsidR="00764164"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Entrevista amb el tribunal.</w:t>
      </w:r>
    </w:p>
    <w:p w:rsidR="007156EA" w:rsidRDefault="007156EA" w:rsidP="007156EA">
      <w:pPr>
        <w:pStyle w:val="NormalWeb"/>
        <w:spacing w:before="0" w:beforeAutospacing="0" w:after="0" w:afterAutospacing="0" w:line="276" w:lineRule="auto"/>
        <w:ind w:left="1780" w:firstLine="0"/>
        <w:jc w:val="both"/>
        <w:rPr>
          <w:rFonts w:ascii="Arial" w:hAnsi="Arial" w:cs="Arial"/>
        </w:rPr>
      </w:pPr>
    </w:p>
    <w:p w:rsidR="00764164" w:rsidRPr="00F628CC" w:rsidRDefault="00764164" w:rsidP="00FB7006">
      <w:pPr>
        <w:tabs>
          <w:tab w:val="left" w:pos="1134"/>
        </w:tabs>
        <w:spacing w:after="100" w:afterAutospacing="1"/>
        <w:ind w:left="705" w:firstLine="0"/>
        <w:rPr>
          <w:rFonts w:ascii="Arial" w:eastAsia="Times New Roman" w:hAnsi="Arial" w:cs="Arial"/>
          <w:sz w:val="24"/>
          <w:szCs w:val="24"/>
          <w:lang w:eastAsia="ca-ES"/>
        </w:rPr>
      </w:pPr>
      <w:r w:rsidRPr="00F628CC">
        <w:rPr>
          <w:rFonts w:ascii="Arial" w:eastAsia="Times New Roman" w:hAnsi="Arial" w:cs="Arial"/>
          <w:sz w:val="24"/>
          <w:szCs w:val="24"/>
          <w:lang w:eastAsia="ca-ES"/>
        </w:rPr>
        <w:t>6.</w:t>
      </w:r>
      <w:r w:rsidR="0070765F" w:rsidRPr="00F628CC">
        <w:rPr>
          <w:rFonts w:ascii="Arial" w:eastAsia="Times New Roman" w:hAnsi="Arial" w:cs="Arial"/>
          <w:sz w:val="24"/>
          <w:szCs w:val="24"/>
          <w:lang w:eastAsia="ca-ES"/>
        </w:rPr>
        <w:t>9</w:t>
      </w:r>
      <w:r w:rsidRPr="00F628CC">
        <w:rPr>
          <w:rFonts w:ascii="Arial" w:eastAsia="Times New Roman" w:hAnsi="Arial" w:cs="Arial"/>
          <w:sz w:val="24"/>
          <w:szCs w:val="24"/>
          <w:lang w:eastAsia="ca-ES"/>
        </w:rPr>
        <w:t>. Per determinar la nota numèrica, el tribunal valorarà:</w:t>
      </w:r>
    </w:p>
    <w:p w:rsidR="00764164" w:rsidRPr="00F628CC"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 xml:space="preserve">La valoració de la memòria feta amb antelació i independència de la </w:t>
      </w:r>
      <w:r w:rsidR="00AD6237">
        <w:rPr>
          <w:rFonts w:ascii="Arial" w:hAnsi="Arial" w:cs="Arial"/>
        </w:rPr>
        <w:t>defensa</w:t>
      </w:r>
      <w:r w:rsidRPr="00F628CC">
        <w:rPr>
          <w:rFonts w:ascii="Arial" w:hAnsi="Arial" w:cs="Arial"/>
        </w:rPr>
        <w:t xml:space="preserve"> </w:t>
      </w:r>
      <w:r w:rsidR="00AD6237">
        <w:rPr>
          <w:rFonts w:ascii="Arial" w:hAnsi="Arial" w:cs="Arial"/>
        </w:rPr>
        <w:t>5</w:t>
      </w:r>
      <w:r w:rsidRPr="00F628CC">
        <w:rPr>
          <w:rFonts w:ascii="Arial" w:hAnsi="Arial" w:cs="Arial"/>
        </w:rPr>
        <w:t>0%</w:t>
      </w:r>
    </w:p>
    <w:p w:rsidR="00764164" w:rsidRPr="00F628CC"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La valoració del director del treball feta amb antelació 20%</w:t>
      </w:r>
    </w:p>
    <w:p w:rsidR="00764164" w:rsidRDefault="00764164" w:rsidP="007156EA">
      <w:pPr>
        <w:pStyle w:val="NormalWeb"/>
        <w:numPr>
          <w:ilvl w:val="0"/>
          <w:numId w:val="43"/>
        </w:numPr>
        <w:spacing w:before="0" w:beforeAutospacing="0" w:after="0" w:afterAutospacing="0" w:line="276" w:lineRule="auto"/>
        <w:jc w:val="both"/>
        <w:rPr>
          <w:rFonts w:ascii="Arial" w:hAnsi="Arial" w:cs="Arial"/>
        </w:rPr>
      </w:pPr>
      <w:r w:rsidRPr="00F628CC">
        <w:rPr>
          <w:rFonts w:ascii="Arial" w:hAnsi="Arial" w:cs="Arial"/>
        </w:rPr>
        <w:t>La defensa del treball i la resposta a les pr</w:t>
      </w:r>
      <w:r w:rsidR="00AC62A1">
        <w:rPr>
          <w:rFonts w:ascii="Arial" w:hAnsi="Arial" w:cs="Arial"/>
        </w:rPr>
        <w:t xml:space="preserve">eguntes que el tribunal formuli </w:t>
      </w:r>
      <w:r w:rsidR="00AD6237">
        <w:rPr>
          <w:rFonts w:ascii="Arial" w:hAnsi="Arial" w:cs="Arial"/>
        </w:rPr>
        <w:t>3</w:t>
      </w:r>
      <w:r w:rsidRPr="00F628CC">
        <w:rPr>
          <w:rFonts w:ascii="Arial" w:hAnsi="Arial" w:cs="Arial"/>
        </w:rPr>
        <w:t>0%</w:t>
      </w:r>
    </w:p>
    <w:p w:rsidR="00AD6237" w:rsidRDefault="00AD6237" w:rsidP="007156EA">
      <w:pPr>
        <w:pStyle w:val="NormalWeb"/>
        <w:spacing w:before="0" w:beforeAutospacing="0" w:after="0" w:afterAutospacing="0" w:line="276" w:lineRule="auto"/>
        <w:ind w:left="1780" w:firstLine="0"/>
        <w:jc w:val="both"/>
        <w:rPr>
          <w:rFonts w:ascii="Arial" w:hAnsi="Arial" w:cs="Arial"/>
        </w:rPr>
      </w:pPr>
    </w:p>
    <w:p w:rsidR="00AD6237" w:rsidRPr="00F628CC" w:rsidRDefault="00AD6237" w:rsidP="00FB7006">
      <w:pPr>
        <w:spacing w:after="0"/>
        <w:ind w:left="1134" w:firstLine="0"/>
        <w:rPr>
          <w:rFonts w:ascii="Arial" w:eastAsia="Times New Roman" w:hAnsi="Arial" w:cs="Arial"/>
          <w:sz w:val="24"/>
          <w:szCs w:val="24"/>
          <w:lang w:eastAsia="ca-ES"/>
        </w:rPr>
      </w:pPr>
      <w:r>
        <w:rPr>
          <w:rFonts w:ascii="Arial" w:eastAsia="Times New Roman" w:hAnsi="Arial" w:cs="Arial"/>
          <w:sz w:val="24"/>
          <w:szCs w:val="24"/>
          <w:lang w:eastAsia="ca-ES"/>
        </w:rPr>
        <w:t>Per guiar la valoració dels diferents apartats el Centre proporcionarà uns criteris.</w:t>
      </w:r>
    </w:p>
    <w:p w:rsidR="00773A0F" w:rsidRPr="00F628CC" w:rsidRDefault="00B43E09" w:rsidP="00E36A22">
      <w:pPr>
        <w:pStyle w:val="NormalWeb"/>
        <w:spacing w:line="276" w:lineRule="auto"/>
        <w:ind w:left="1332" w:hanging="567"/>
        <w:jc w:val="both"/>
        <w:rPr>
          <w:rFonts w:ascii="Arial" w:hAnsi="Arial" w:cs="Arial"/>
        </w:rPr>
      </w:pPr>
      <w:r w:rsidRPr="00F628CC">
        <w:rPr>
          <w:rFonts w:ascii="Arial" w:hAnsi="Arial" w:cs="Arial"/>
        </w:rPr>
        <w:t>6.</w:t>
      </w:r>
      <w:r w:rsidR="0070765F" w:rsidRPr="00F628CC">
        <w:rPr>
          <w:rFonts w:ascii="Arial" w:hAnsi="Arial" w:cs="Arial"/>
        </w:rPr>
        <w:t>10</w:t>
      </w:r>
      <w:r w:rsidR="00E36A22">
        <w:rPr>
          <w:rFonts w:ascii="Arial" w:hAnsi="Arial" w:cs="Arial"/>
        </w:rPr>
        <w:t>.</w:t>
      </w:r>
      <w:r w:rsidRPr="00F628CC">
        <w:rPr>
          <w:rFonts w:ascii="Arial" w:hAnsi="Arial" w:cs="Arial"/>
        </w:rPr>
        <w:t>Un cop realitza</w:t>
      </w:r>
      <w:r w:rsidR="00B80117" w:rsidRPr="00F628CC">
        <w:rPr>
          <w:rFonts w:ascii="Arial" w:hAnsi="Arial" w:cs="Arial"/>
        </w:rPr>
        <w:t xml:space="preserve">da la </w:t>
      </w:r>
      <w:r w:rsidR="00764164" w:rsidRPr="00F628CC">
        <w:rPr>
          <w:rFonts w:ascii="Arial" w:hAnsi="Arial" w:cs="Arial"/>
        </w:rPr>
        <w:t>avaluació</w:t>
      </w:r>
      <w:r w:rsidR="00B80117" w:rsidRPr="00F628CC">
        <w:rPr>
          <w:rFonts w:ascii="Arial" w:hAnsi="Arial" w:cs="Arial"/>
        </w:rPr>
        <w:t xml:space="preserve"> </w:t>
      </w:r>
      <w:r w:rsidR="0070765F" w:rsidRPr="00F628CC">
        <w:rPr>
          <w:rFonts w:ascii="Arial" w:hAnsi="Arial" w:cs="Arial"/>
        </w:rPr>
        <w:t>del TFG, el</w:t>
      </w:r>
      <w:r w:rsidRPr="00F628CC">
        <w:rPr>
          <w:rFonts w:ascii="Arial" w:hAnsi="Arial" w:cs="Arial"/>
        </w:rPr>
        <w:t xml:space="preserve"> secretari del tribunal complimentarà </w:t>
      </w:r>
      <w:r w:rsidR="00FB7006">
        <w:rPr>
          <w:rFonts w:ascii="Arial" w:hAnsi="Arial" w:cs="Arial"/>
        </w:rPr>
        <w:t xml:space="preserve">  </w:t>
      </w:r>
      <w:r w:rsidRPr="00F628CC">
        <w:rPr>
          <w:rFonts w:ascii="Arial" w:hAnsi="Arial" w:cs="Arial"/>
        </w:rPr>
        <w:t>l'Acta Curricular i la lli</w:t>
      </w:r>
      <w:r w:rsidR="00FB7006">
        <w:rPr>
          <w:rFonts w:ascii="Arial" w:hAnsi="Arial" w:cs="Arial"/>
        </w:rPr>
        <w:t>urarà a la Secretaria Acadèmica.</w:t>
      </w:r>
    </w:p>
    <w:p w:rsidR="0070765F" w:rsidRPr="00F628CC" w:rsidRDefault="00B43E09" w:rsidP="00FB7006">
      <w:pPr>
        <w:pStyle w:val="NormalWeb"/>
        <w:spacing w:line="276" w:lineRule="auto"/>
        <w:ind w:left="1270" w:hanging="567"/>
        <w:jc w:val="both"/>
        <w:rPr>
          <w:rFonts w:ascii="Arial" w:hAnsi="Arial" w:cs="Arial"/>
        </w:rPr>
      </w:pPr>
      <w:r w:rsidRPr="00F628CC">
        <w:rPr>
          <w:rFonts w:ascii="Arial" w:hAnsi="Arial" w:cs="Arial"/>
        </w:rPr>
        <w:t>6.</w:t>
      </w:r>
      <w:r w:rsidR="0070765F" w:rsidRPr="00F628CC">
        <w:rPr>
          <w:rFonts w:ascii="Arial" w:hAnsi="Arial" w:cs="Arial"/>
        </w:rPr>
        <w:t>11</w:t>
      </w:r>
      <w:r w:rsidRPr="00F628CC">
        <w:rPr>
          <w:rFonts w:ascii="Arial" w:hAnsi="Arial" w:cs="Arial"/>
        </w:rPr>
        <w:t>.L'Acta Curricular conté la informació següent: Nombre de crèdits, Nota numèrica amb una resolució de 0,1 punts i nota descriptiva.</w:t>
      </w:r>
      <w:r w:rsidR="0070765F" w:rsidRPr="00F628CC">
        <w:rPr>
          <w:rFonts w:ascii="Arial" w:hAnsi="Arial" w:cs="Arial"/>
        </w:rPr>
        <w:t xml:space="preserve"> La nota descriptiva </w:t>
      </w:r>
      <w:r w:rsidR="00285CB3" w:rsidRPr="00F628CC">
        <w:rPr>
          <w:rFonts w:ascii="Arial" w:hAnsi="Arial" w:cs="Arial"/>
        </w:rPr>
        <w:t>s'estableix d'acord amb l'escala establerta per la normativa UPC</w:t>
      </w:r>
      <w:r w:rsidR="00FB7006">
        <w:rPr>
          <w:rFonts w:ascii="Arial" w:hAnsi="Arial" w:cs="Arial"/>
        </w:rPr>
        <w:t>.</w:t>
      </w:r>
      <w:r w:rsidR="0070765F" w:rsidRPr="00F628CC">
        <w:rPr>
          <w:rFonts w:ascii="Arial" w:hAnsi="Arial" w:cs="Arial"/>
        </w:rPr>
        <w:t xml:space="preserve"> </w:t>
      </w:r>
    </w:p>
    <w:p w:rsidR="0070765F" w:rsidRDefault="0059119E" w:rsidP="00E36A22">
      <w:pPr>
        <w:pStyle w:val="NormalWeb"/>
        <w:spacing w:before="0" w:beforeAutospacing="0" w:after="0" w:afterAutospacing="0" w:line="276" w:lineRule="auto"/>
        <w:ind w:left="1276" w:firstLine="0"/>
        <w:jc w:val="both"/>
        <w:rPr>
          <w:rFonts w:ascii="Arial" w:hAnsi="Arial" w:cs="Arial"/>
        </w:rPr>
      </w:pPr>
      <w:r w:rsidRPr="00F628CC">
        <w:rPr>
          <w:rFonts w:ascii="Arial" w:hAnsi="Arial" w:cs="Arial"/>
        </w:rPr>
        <w:t xml:space="preserve">La qualificació de Matrícula d'Honor s'ha de proposar per unanimitat de tots els membres del tribunal i cal fer constar en acta la relació dels mèrits extraordinaris del TFG pels quals es considera aquesta qualificació. En el cas que hi hagi un nombre major de propostes de matrícula d’honor de les </w:t>
      </w:r>
      <w:r w:rsidRPr="00F628CC">
        <w:rPr>
          <w:rFonts w:ascii="Arial" w:hAnsi="Arial" w:cs="Arial"/>
        </w:rPr>
        <w:lastRenderedPageBreak/>
        <w:t>possibles, la CAA, en reunió extraordinària escollirà els treballs mereixedors de la qualificació</w:t>
      </w:r>
      <w:r w:rsidR="00E36A22">
        <w:rPr>
          <w:rFonts w:ascii="Arial" w:hAnsi="Arial" w:cs="Arial"/>
        </w:rPr>
        <w:t>.</w:t>
      </w:r>
    </w:p>
    <w:p w:rsidR="00E36A22" w:rsidRPr="00F628CC" w:rsidRDefault="009F4BBD" w:rsidP="00E36A22">
      <w:pPr>
        <w:pStyle w:val="NormalWeb"/>
        <w:spacing w:before="0" w:beforeAutospacing="0" w:after="0" w:afterAutospacing="0" w:line="276" w:lineRule="auto"/>
        <w:ind w:left="1276" w:firstLine="0"/>
        <w:jc w:val="both"/>
        <w:rPr>
          <w:rFonts w:ascii="Arial" w:hAnsi="Arial" w:cs="Arial"/>
        </w:rPr>
      </w:pPr>
      <w:r>
        <w:rPr>
          <w:rFonts w:ascii="Arial" w:hAnsi="Arial" w:cs="Arial"/>
          <w:noProof/>
          <w:lang w:val="es-ES" w:eastAsia="es-ES"/>
        </w:rPr>
        <w:pict>
          <v:rect id="_x0000_s1033" style="position:absolute;left:0;text-align:left;margin-left:394.8pt;margin-top:-89.05pt;width:87pt;height:30.75pt;z-index:251665408">
            <v:textbox>
              <w:txbxContent>
                <w:p w:rsidR="003E2980" w:rsidRPr="00782B65" w:rsidRDefault="003E2980" w:rsidP="003E2980">
                  <w:pPr>
                    <w:ind w:left="3" w:firstLine="0"/>
                    <w:jc w:val="center"/>
                    <w:rPr>
                      <w:rFonts w:ascii="Arial" w:hAnsi="Arial"/>
                      <w:b/>
                      <w:sz w:val="24"/>
                      <w:szCs w:val="24"/>
                      <w:lang w:val="es-ES"/>
                    </w:rPr>
                  </w:pPr>
                  <w:proofErr w:type="spellStart"/>
                  <w:r w:rsidRPr="00782B65">
                    <w:rPr>
                      <w:rFonts w:ascii="Arial" w:hAnsi="Arial"/>
                      <w:b/>
                      <w:sz w:val="24"/>
                      <w:szCs w:val="24"/>
                      <w:lang w:val="es-ES"/>
                    </w:rPr>
                    <w:t>Annex</w:t>
                  </w:r>
                  <w:proofErr w:type="spellEnd"/>
                  <w:r w:rsidRPr="00782B65">
                    <w:rPr>
                      <w:rFonts w:ascii="Arial" w:hAnsi="Arial"/>
                      <w:b/>
                      <w:sz w:val="24"/>
                      <w:szCs w:val="24"/>
                      <w:lang w:val="es-ES"/>
                    </w:rPr>
                    <w:t xml:space="preserve"> 2</w:t>
                  </w:r>
                </w:p>
                <w:p w:rsidR="003E2980" w:rsidRDefault="003E2980">
                  <w:pPr>
                    <w:ind w:left="0"/>
                  </w:pPr>
                </w:p>
              </w:txbxContent>
            </v:textbox>
          </v:rect>
        </w:pict>
      </w:r>
    </w:p>
    <w:p w:rsidR="006D00D3" w:rsidRDefault="00D126D5" w:rsidP="00E36A22">
      <w:pPr>
        <w:pStyle w:val="NormalWeb"/>
        <w:spacing w:before="0" w:beforeAutospacing="0" w:after="0" w:afterAutospacing="0" w:line="276" w:lineRule="auto"/>
        <w:ind w:left="1270" w:hanging="567"/>
        <w:jc w:val="both"/>
        <w:rPr>
          <w:rFonts w:ascii="Arial" w:hAnsi="Arial" w:cs="Arial"/>
        </w:rPr>
      </w:pPr>
      <w:r w:rsidRPr="00F628CC">
        <w:rPr>
          <w:rFonts w:ascii="Arial" w:eastAsia="Calibri" w:hAnsi="Arial" w:cs="Arial"/>
          <w:lang w:eastAsia="en-US"/>
        </w:rPr>
        <w:t>6.12.</w:t>
      </w:r>
      <w:r w:rsidR="006D00D3" w:rsidRPr="00F628CC">
        <w:rPr>
          <w:rFonts w:ascii="Arial" w:hAnsi="Arial" w:cs="Arial"/>
        </w:rPr>
        <w:t xml:space="preserve">Quan l'estudiant no hagi superat el TFG, s'ha d'indicar "suspens de qualificació" sense nota numèrica. </w:t>
      </w:r>
      <w:r w:rsidR="006D00D3" w:rsidRPr="00E36A22">
        <w:rPr>
          <w:rFonts w:ascii="Arial" w:hAnsi="Arial" w:cs="Arial"/>
        </w:rPr>
        <w:t>En aquest cas no es reconeix cap crèdit.</w:t>
      </w:r>
      <w:r w:rsidR="006D00D3" w:rsidRPr="00F628CC">
        <w:rPr>
          <w:rFonts w:ascii="Arial" w:eastAsia="Calibri" w:hAnsi="Arial" w:cs="Arial"/>
          <w:color w:val="646499"/>
        </w:rPr>
        <w:t xml:space="preserve"> </w:t>
      </w:r>
      <w:r w:rsidR="006D00D3" w:rsidRPr="00F628CC">
        <w:rPr>
          <w:rFonts w:ascii="Arial" w:hAnsi="Arial" w:cs="Arial"/>
        </w:rPr>
        <w:t>El tribunal informarà a l'estudiant/a de quines modificacions cal fer si escau. L’estudiant/a pot tornar a matricular el TFG dins del termini de validesa de la inscripció.</w:t>
      </w:r>
    </w:p>
    <w:p w:rsidR="00E36A22" w:rsidRDefault="00E36A22" w:rsidP="00E36A22">
      <w:pPr>
        <w:pStyle w:val="NormalWeb"/>
        <w:spacing w:before="0" w:beforeAutospacing="0" w:after="0" w:afterAutospacing="0" w:line="276" w:lineRule="auto"/>
        <w:ind w:left="1270" w:hanging="567"/>
        <w:jc w:val="both"/>
        <w:rPr>
          <w:rFonts w:ascii="Arial" w:hAnsi="Arial" w:cs="Arial"/>
        </w:rPr>
      </w:pPr>
    </w:p>
    <w:p w:rsidR="00E36A22" w:rsidRPr="00F628CC" w:rsidRDefault="00E36A22" w:rsidP="00E36A22">
      <w:pPr>
        <w:pStyle w:val="NormalWeb"/>
        <w:spacing w:before="0" w:beforeAutospacing="0" w:after="0" w:afterAutospacing="0" w:line="276" w:lineRule="auto"/>
        <w:ind w:left="1270" w:hanging="567"/>
        <w:jc w:val="both"/>
        <w:rPr>
          <w:rFonts w:ascii="Arial" w:hAnsi="Arial" w:cs="Arial"/>
        </w:rPr>
      </w:pPr>
    </w:p>
    <w:p w:rsidR="003D4BA0" w:rsidRDefault="003D4BA0" w:rsidP="00E36A22">
      <w:pPr>
        <w:pStyle w:val="NormalWeb"/>
        <w:numPr>
          <w:ilvl w:val="0"/>
          <w:numId w:val="48"/>
        </w:numPr>
        <w:spacing w:before="0" w:beforeAutospacing="0" w:after="0" w:afterAutospacing="0" w:line="276" w:lineRule="auto"/>
        <w:jc w:val="both"/>
        <w:rPr>
          <w:rFonts w:ascii="Arial" w:hAnsi="Arial" w:cs="Arial"/>
          <w:b/>
          <w:bCs/>
        </w:rPr>
      </w:pPr>
      <w:r w:rsidRPr="00F628CC">
        <w:rPr>
          <w:rFonts w:ascii="Arial" w:hAnsi="Arial" w:cs="Arial"/>
          <w:b/>
          <w:bCs/>
        </w:rPr>
        <w:t>Designació de Tribunals</w:t>
      </w:r>
    </w:p>
    <w:p w:rsidR="00E36A22" w:rsidRPr="003174AE" w:rsidRDefault="00E36A22" w:rsidP="00E36A22">
      <w:pPr>
        <w:pStyle w:val="NormalWeb"/>
        <w:spacing w:before="0" w:beforeAutospacing="0" w:after="0" w:afterAutospacing="0" w:line="276" w:lineRule="auto"/>
        <w:ind w:left="1063" w:firstLine="0"/>
        <w:jc w:val="both"/>
        <w:rPr>
          <w:rFonts w:ascii="Arial" w:hAnsi="Arial" w:cs="Arial"/>
          <w:b/>
          <w:bCs/>
        </w:rPr>
      </w:pPr>
    </w:p>
    <w:p w:rsidR="003D4BA0" w:rsidRPr="00F628CC" w:rsidRDefault="003D4BA0" w:rsidP="00E36A22">
      <w:pPr>
        <w:pStyle w:val="Default"/>
        <w:ind w:left="708" w:firstLine="0"/>
        <w:jc w:val="both"/>
      </w:pPr>
      <w:r w:rsidRPr="00F628CC">
        <w:t>El Tribunal estarà format per 3 membres del PDI (un president, un vocal i un secretari). La direcció de l’FOOT nomenarà els membres dels tribunals que avaluaran els Treballs Final de Grau, escoltada la Comissió d’Avaluació Acadèmica (CAA). Es nomenaran també suplents pels tribunals.</w:t>
      </w:r>
    </w:p>
    <w:p w:rsidR="003D4BA0" w:rsidRPr="00F628CC" w:rsidRDefault="003D4BA0" w:rsidP="00E36A22">
      <w:pPr>
        <w:pStyle w:val="Default"/>
        <w:ind w:left="708"/>
      </w:pPr>
    </w:p>
    <w:p w:rsidR="003D4BA0" w:rsidRPr="00F628CC" w:rsidRDefault="003D4BA0" w:rsidP="00E36A22">
      <w:pPr>
        <w:pStyle w:val="Default"/>
        <w:ind w:left="782" w:firstLine="0"/>
      </w:pPr>
      <w:r w:rsidRPr="00F628CC">
        <w:t>La direcció de l’FOOT fixarà les dates i horaris de defensa dels TFG, escoltada la CAA.</w:t>
      </w:r>
    </w:p>
    <w:p w:rsidR="003D4BA0" w:rsidRPr="00F628CC" w:rsidRDefault="003D4BA0" w:rsidP="00E36A22">
      <w:pPr>
        <w:pStyle w:val="Default"/>
        <w:ind w:left="1065"/>
      </w:pPr>
    </w:p>
    <w:p w:rsidR="003D4BA0" w:rsidRPr="00F628CC" w:rsidRDefault="003D4BA0" w:rsidP="00E36A22">
      <w:pPr>
        <w:pStyle w:val="Default"/>
        <w:ind w:left="1065"/>
        <w:rPr>
          <w:b/>
          <w:bCs/>
        </w:rPr>
      </w:pPr>
      <w:r w:rsidRPr="00F628CC">
        <w:t>El/La director/a o codirectors/res del TFG no formaran part del tribunal.</w:t>
      </w:r>
    </w:p>
    <w:p w:rsidR="003D4BA0" w:rsidRDefault="003D4BA0" w:rsidP="00E36A22">
      <w:pPr>
        <w:pStyle w:val="Default"/>
        <w:rPr>
          <w:b/>
          <w:bCs/>
        </w:rPr>
      </w:pPr>
    </w:p>
    <w:p w:rsidR="00E36A22" w:rsidRPr="00F628CC" w:rsidRDefault="00E36A22" w:rsidP="00E36A22">
      <w:pPr>
        <w:pStyle w:val="Default"/>
        <w:rPr>
          <w:b/>
          <w:bCs/>
        </w:rPr>
      </w:pPr>
    </w:p>
    <w:p w:rsidR="00EC7EE0" w:rsidRPr="003174AE" w:rsidRDefault="00EC7EE0" w:rsidP="00E36A22">
      <w:pPr>
        <w:pStyle w:val="NormalWeb"/>
        <w:numPr>
          <w:ilvl w:val="0"/>
          <w:numId w:val="48"/>
        </w:numPr>
        <w:spacing w:before="0" w:beforeAutospacing="0" w:after="0" w:afterAutospacing="0" w:line="276" w:lineRule="auto"/>
        <w:jc w:val="both"/>
        <w:rPr>
          <w:rFonts w:ascii="Arial" w:hAnsi="Arial" w:cs="Arial"/>
          <w:b/>
          <w:bCs/>
        </w:rPr>
      </w:pPr>
      <w:r w:rsidRPr="003174AE">
        <w:rPr>
          <w:rFonts w:ascii="Arial" w:hAnsi="Arial" w:cs="Arial"/>
          <w:b/>
          <w:bCs/>
        </w:rPr>
        <w:t xml:space="preserve">Propietat intel·lectual del </w:t>
      </w:r>
      <w:r w:rsidR="00AC6CA6" w:rsidRPr="003174AE">
        <w:rPr>
          <w:rFonts w:ascii="Arial" w:hAnsi="Arial" w:cs="Arial"/>
          <w:b/>
          <w:bCs/>
        </w:rPr>
        <w:t xml:space="preserve">Treball </w:t>
      </w:r>
      <w:r w:rsidRPr="003174AE">
        <w:rPr>
          <w:rFonts w:ascii="Arial" w:hAnsi="Arial" w:cs="Arial"/>
          <w:b/>
          <w:bCs/>
        </w:rPr>
        <w:t xml:space="preserve">de Fi de </w:t>
      </w:r>
      <w:r w:rsidR="00133A7D" w:rsidRPr="003174AE">
        <w:rPr>
          <w:rFonts w:ascii="Arial" w:hAnsi="Arial" w:cs="Arial"/>
          <w:b/>
          <w:bCs/>
        </w:rPr>
        <w:t>Grau</w:t>
      </w:r>
      <w:r w:rsidRPr="003174AE">
        <w:rPr>
          <w:rFonts w:ascii="Arial" w:hAnsi="Arial" w:cs="Arial"/>
          <w:b/>
          <w:bCs/>
        </w:rPr>
        <w:t xml:space="preserve"> </w:t>
      </w:r>
      <w:r w:rsidR="00202615" w:rsidRPr="003174AE">
        <w:rPr>
          <w:rFonts w:ascii="Arial" w:hAnsi="Arial" w:cs="Arial"/>
          <w:b/>
          <w:bCs/>
        </w:rPr>
        <w:t>i publicació</w:t>
      </w:r>
    </w:p>
    <w:p w:rsidR="00AD1024" w:rsidRPr="00F628CC" w:rsidRDefault="00AD1024" w:rsidP="00F628CC">
      <w:pPr>
        <w:autoSpaceDE w:val="0"/>
        <w:autoSpaceDN w:val="0"/>
        <w:adjustRightInd w:val="0"/>
        <w:spacing w:after="0"/>
        <w:rPr>
          <w:rFonts w:ascii="Arial" w:hAnsi="Arial" w:cs="Arial"/>
          <w:b/>
          <w:color w:val="000000"/>
          <w:sz w:val="24"/>
          <w:szCs w:val="24"/>
          <w:lang w:eastAsia="es-ES"/>
        </w:rPr>
      </w:pPr>
    </w:p>
    <w:p w:rsidR="00EC7EE0" w:rsidRPr="00F628CC" w:rsidRDefault="00EC7EE0" w:rsidP="00E36A22">
      <w:pPr>
        <w:autoSpaceDE w:val="0"/>
        <w:autoSpaceDN w:val="0"/>
        <w:adjustRightInd w:val="0"/>
        <w:spacing w:after="0"/>
        <w:ind w:left="708" w:firstLine="0"/>
        <w:jc w:val="both"/>
        <w:rPr>
          <w:rFonts w:ascii="Arial" w:hAnsi="Arial" w:cs="Arial"/>
          <w:color w:val="000000"/>
          <w:sz w:val="24"/>
          <w:szCs w:val="24"/>
          <w:lang w:eastAsia="es-ES"/>
        </w:rPr>
      </w:pPr>
      <w:r w:rsidRPr="00F628CC">
        <w:rPr>
          <w:rFonts w:ascii="Arial" w:hAnsi="Arial" w:cs="Arial"/>
          <w:color w:val="000000"/>
          <w:sz w:val="24"/>
          <w:szCs w:val="24"/>
          <w:lang w:eastAsia="es-ES"/>
        </w:rPr>
        <w:t xml:space="preserve">La propietat intel·lectual sobre els </w:t>
      </w:r>
      <w:r w:rsidR="00A867F3" w:rsidRPr="00F628CC">
        <w:rPr>
          <w:rFonts w:ascii="Arial" w:hAnsi="Arial" w:cs="Arial"/>
          <w:color w:val="000000"/>
          <w:sz w:val="24"/>
          <w:szCs w:val="24"/>
          <w:lang w:eastAsia="es-ES"/>
        </w:rPr>
        <w:t xml:space="preserve">TFG </w:t>
      </w:r>
      <w:r w:rsidRPr="00F628CC">
        <w:rPr>
          <w:rFonts w:ascii="Arial" w:hAnsi="Arial" w:cs="Arial"/>
          <w:color w:val="000000"/>
          <w:sz w:val="24"/>
          <w:szCs w:val="24"/>
          <w:lang w:eastAsia="es-ES"/>
        </w:rPr>
        <w:t xml:space="preserve">es regula per la “Normativa sobre drets de propietat intel·lectual dels treballs docents, per a l'aprenentatge i l'avaluació dels estudiants a la UPC”, aprovada per la Junta de Govern de la UPC </w:t>
      </w:r>
      <w:r w:rsidRPr="00A969ED">
        <w:rPr>
          <w:rFonts w:ascii="Arial" w:hAnsi="Arial" w:cs="Arial"/>
          <w:color w:val="000000"/>
          <w:sz w:val="24"/>
          <w:szCs w:val="24"/>
          <w:lang w:eastAsia="es-ES"/>
        </w:rPr>
        <w:t>de 15/06/00</w:t>
      </w:r>
      <w:r w:rsidRPr="00F628CC">
        <w:rPr>
          <w:rFonts w:ascii="Arial" w:hAnsi="Arial" w:cs="Arial"/>
          <w:color w:val="000000"/>
          <w:sz w:val="24"/>
          <w:szCs w:val="24"/>
          <w:lang w:eastAsia="es-ES"/>
        </w:rPr>
        <w:t xml:space="preserve">, així com per la Llei 22/1987 d’11 de novembre, de Propietat Intel·lectual. </w:t>
      </w:r>
    </w:p>
    <w:p w:rsidR="00202615" w:rsidRPr="00F628CC" w:rsidRDefault="00202615" w:rsidP="00E36A22">
      <w:pPr>
        <w:pStyle w:val="NormalWeb"/>
        <w:spacing w:line="276" w:lineRule="auto"/>
        <w:ind w:left="708" w:firstLine="0"/>
        <w:jc w:val="both"/>
        <w:rPr>
          <w:rFonts w:ascii="Arial" w:hAnsi="Arial" w:cs="Arial"/>
        </w:rPr>
      </w:pPr>
      <w:r w:rsidRPr="007156EA">
        <w:rPr>
          <w:rFonts w:ascii="Arial" w:hAnsi="Arial" w:cs="Arial"/>
        </w:rPr>
        <w:t>Sempre que el treball acadèmic no sigui confidencial</w:t>
      </w:r>
      <w:r w:rsidR="007156EA" w:rsidRPr="007156EA">
        <w:rPr>
          <w:rFonts w:ascii="Arial" w:hAnsi="Arial" w:cs="Arial"/>
        </w:rPr>
        <w:t>,</w:t>
      </w:r>
      <w:r w:rsidRPr="007156EA">
        <w:rPr>
          <w:rFonts w:ascii="Arial" w:hAnsi="Arial" w:cs="Arial"/>
        </w:rPr>
        <w:t xml:space="preserve"> l'FOOT </w:t>
      </w:r>
      <w:r w:rsidR="00C146D6">
        <w:rPr>
          <w:rFonts w:ascii="Arial" w:hAnsi="Arial" w:cs="Arial"/>
        </w:rPr>
        <w:t xml:space="preserve">només </w:t>
      </w:r>
      <w:r w:rsidRPr="007156EA">
        <w:rPr>
          <w:rFonts w:ascii="Arial" w:hAnsi="Arial" w:cs="Arial"/>
        </w:rPr>
        <w:t>dipositarà als servidors del Servei de Biblioteques i Documentació  de la UPC (SBD</w:t>
      </w:r>
      <w:r w:rsidRPr="00C146D6">
        <w:rPr>
          <w:rFonts w:ascii="Arial" w:hAnsi="Arial" w:cs="Arial"/>
        </w:rPr>
        <w:t>)</w:t>
      </w:r>
      <w:r w:rsidR="007156EA" w:rsidRPr="00C146D6">
        <w:rPr>
          <w:rFonts w:ascii="Arial" w:hAnsi="Arial" w:cs="Arial"/>
        </w:rPr>
        <w:t xml:space="preserve"> la memòria </w:t>
      </w:r>
      <w:r w:rsidRPr="00C146D6">
        <w:rPr>
          <w:rFonts w:ascii="Arial" w:hAnsi="Arial" w:cs="Arial"/>
        </w:rPr>
        <w:t xml:space="preserve">per a la </w:t>
      </w:r>
      <w:r w:rsidR="007156EA" w:rsidRPr="00C146D6">
        <w:rPr>
          <w:rFonts w:ascii="Arial" w:hAnsi="Arial" w:cs="Arial"/>
        </w:rPr>
        <w:t xml:space="preserve">seva </w:t>
      </w:r>
      <w:r w:rsidRPr="00C146D6">
        <w:rPr>
          <w:rFonts w:ascii="Arial" w:hAnsi="Arial" w:cs="Arial"/>
        </w:rPr>
        <w:t>consulta,  mitjançant la llicència Creative Commons</w:t>
      </w:r>
      <w:r w:rsidRPr="007156EA">
        <w:rPr>
          <w:rFonts w:ascii="Arial" w:hAnsi="Arial" w:cs="Arial"/>
        </w:rPr>
        <w:t>  (Categoria Reconeixement-NoComercial-SenseObraDerivada) o similar.</w:t>
      </w:r>
      <w:r w:rsidRPr="00F628CC">
        <w:rPr>
          <w:rFonts w:ascii="Arial" w:hAnsi="Arial" w:cs="Arial"/>
        </w:rPr>
        <w:t xml:space="preserve"> </w:t>
      </w:r>
    </w:p>
    <w:p w:rsidR="00202615" w:rsidRDefault="00202615" w:rsidP="00E36A22">
      <w:pPr>
        <w:pStyle w:val="NormalWeb"/>
        <w:spacing w:before="0" w:beforeAutospacing="0" w:after="0" w:afterAutospacing="0" w:line="276" w:lineRule="auto"/>
        <w:ind w:left="708" w:firstLine="0"/>
        <w:jc w:val="both"/>
        <w:rPr>
          <w:rFonts w:ascii="Arial" w:hAnsi="Arial" w:cs="Arial"/>
        </w:rPr>
      </w:pPr>
      <w:r w:rsidRPr="00F628CC">
        <w:rPr>
          <w:rFonts w:ascii="Arial" w:hAnsi="Arial" w:cs="Arial"/>
        </w:rPr>
        <w:t>Si el treball és confidencial es dipositarà als servidors  del Servei de Biblioteques i Documentació de la UPC però només se'n mostraran les dades bibliogràfiques</w:t>
      </w:r>
      <w:r w:rsidR="0027063D">
        <w:rPr>
          <w:rFonts w:ascii="Arial" w:hAnsi="Arial" w:cs="Arial"/>
        </w:rPr>
        <w:t xml:space="preserve">. </w:t>
      </w:r>
      <w:r w:rsidRPr="00F628CC">
        <w:rPr>
          <w:rFonts w:ascii="Arial" w:hAnsi="Arial" w:cs="Arial"/>
        </w:rPr>
        <w:t xml:space="preserve">En cas de que deixi de ser confidencial en un futur, es publicarà sota llicència </w:t>
      </w:r>
      <w:proofErr w:type="spellStart"/>
      <w:r w:rsidRPr="00F628CC">
        <w:rPr>
          <w:rFonts w:ascii="Arial" w:hAnsi="Arial" w:cs="Arial"/>
        </w:rPr>
        <w:t>Creative</w:t>
      </w:r>
      <w:proofErr w:type="spellEnd"/>
      <w:r w:rsidRPr="00F628CC">
        <w:rPr>
          <w:rFonts w:ascii="Arial" w:hAnsi="Arial" w:cs="Arial"/>
        </w:rPr>
        <w:t xml:space="preserve"> </w:t>
      </w:r>
      <w:proofErr w:type="spellStart"/>
      <w:r w:rsidRPr="00F628CC">
        <w:rPr>
          <w:rFonts w:ascii="Arial" w:hAnsi="Arial" w:cs="Arial"/>
        </w:rPr>
        <w:t>Commons</w:t>
      </w:r>
      <w:proofErr w:type="spellEnd"/>
      <w:r w:rsidRPr="00F628CC">
        <w:rPr>
          <w:rFonts w:ascii="Arial" w:hAnsi="Arial" w:cs="Arial"/>
        </w:rPr>
        <w:t xml:space="preserve"> (Categoria </w:t>
      </w:r>
      <w:proofErr w:type="spellStart"/>
      <w:r w:rsidRPr="00F628CC">
        <w:rPr>
          <w:rFonts w:ascii="Arial" w:hAnsi="Arial" w:cs="Arial"/>
        </w:rPr>
        <w:t>Reconeixement-NoComercial-SenseObraDerivada</w:t>
      </w:r>
      <w:proofErr w:type="spellEnd"/>
      <w:r w:rsidRPr="00F628CC">
        <w:rPr>
          <w:rFonts w:ascii="Arial" w:hAnsi="Arial" w:cs="Arial"/>
        </w:rPr>
        <w:t>) o similar.</w:t>
      </w:r>
    </w:p>
    <w:p w:rsidR="00382174" w:rsidRDefault="00382174" w:rsidP="00E36A22">
      <w:pPr>
        <w:pStyle w:val="NormalWeb"/>
        <w:spacing w:before="0" w:beforeAutospacing="0" w:after="0" w:afterAutospacing="0" w:line="276" w:lineRule="auto"/>
        <w:ind w:left="708" w:firstLine="0"/>
        <w:jc w:val="both"/>
        <w:rPr>
          <w:rFonts w:ascii="Arial" w:hAnsi="Arial" w:cs="Arial"/>
        </w:rPr>
      </w:pPr>
    </w:p>
    <w:p w:rsidR="0055505A" w:rsidRDefault="0055505A" w:rsidP="00E36A22">
      <w:pPr>
        <w:pStyle w:val="NormalWeb"/>
        <w:spacing w:before="0" w:beforeAutospacing="0" w:after="0" w:afterAutospacing="0" w:line="276" w:lineRule="auto"/>
        <w:jc w:val="both"/>
        <w:rPr>
          <w:rFonts w:ascii="Arial" w:hAnsi="Arial" w:cs="Arial"/>
        </w:rPr>
      </w:pPr>
    </w:p>
    <w:p w:rsidR="00A969ED" w:rsidRDefault="00A969ED" w:rsidP="00E36A22">
      <w:pPr>
        <w:pStyle w:val="NormalWeb"/>
        <w:spacing w:before="0" w:beforeAutospacing="0" w:after="0" w:afterAutospacing="0" w:line="276" w:lineRule="auto"/>
        <w:jc w:val="both"/>
        <w:rPr>
          <w:rFonts w:ascii="Arial" w:hAnsi="Arial" w:cs="Arial"/>
        </w:rPr>
      </w:pPr>
    </w:p>
    <w:p w:rsidR="00A969ED" w:rsidRDefault="00A969ED" w:rsidP="00E36A22">
      <w:pPr>
        <w:pStyle w:val="NormalWeb"/>
        <w:spacing w:before="0" w:beforeAutospacing="0" w:after="0" w:afterAutospacing="0" w:line="276" w:lineRule="auto"/>
        <w:jc w:val="both"/>
        <w:rPr>
          <w:rFonts w:ascii="Arial" w:hAnsi="Arial" w:cs="Arial"/>
        </w:rPr>
      </w:pPr>
    </w:p>
    <w:p w:rsidR="00AD1024" w:rsidRDefault="00C10F0E" w:rsidP="00E36A22">
      <w:pPr>
        <w:pStyle w:val="NormalWeb"/>
        <w:numPr>
          <w:ilvl w:val="0"/>
          <w:numId w:val="48"/>
        </w:numPr>
        <w:spacing w:before="0" w:beforeAutospacing="0" w:after="0" w:afterAutospacing="0" w:line="276" w:lineRule="auto"/>
        <w:jc w:val="both"/>
        <w:rPr>
          <w:rFonts w:ascii="Arial" w:hAnsi="Arial" w:cs="Arial"/>
          <w:b/>
          <w:bCs/>
        </w:rPr>
      </w:pPr>
      <w:r>
        <w:rPr>
          <w:rFonts w:ascii="Arial" w:hAnsi="Arial" w:cs="Arial"/>
          <w:b/>
          <w:bCs/>
          <w:noProof/>
          <w:lang w:val="es-ES" w:eastAsia="es-ES"/>
        </w:rPr>
        <w:lastRenderedPageBreak/>
        <w:pict>
          <v:rect id="_x0000_s1034" style="position:absolute;left:0;text-align:left;margin-left:406.8pt;margin-top:-45.3pt;width:87pt;height:30.75pt;z-index:251666432">
            <v:textbox>
              <w:txbxContent>
                <w:p w:rsidR="00C10F0E" w:rsidRPr="00782B65" w:rsidRDefault="00C10F0E" w:rsidP="00C10F0E">
                  <w:pPr>
                    <w:ind w:left="3" w:firstLine="0"/>
                    <w:jc w:val="center"/>
                    <w:rPr>
                      <w:rFonts w:ascii="Arial" w:hAnsi="Arial"/>
                      <w:b/>
                      <w:sz w:val="24"/>
                      <w:szCs w:val="24"/>
                      <w:lang w:val="es-ES"/>
                    </w:rPr>
                  </w:pPr>
                  <w:proofErr w:type="spellStart"/>
                  <w:r w:rsidRPr="00782B65">
                    <w:rPr>
                      <w:rFonts w:ascii="Arial" w:hAnsi="Arial"/>
                      <w:b/>
                      <w:sz w:val="24"/>
                      <w:szCs w:val="24"/>
                      <w:lang w:val="es-ES"/>
                    </w:rPr>
                    <w:t>Annex</w:t>
                  </w:r>
                  <w:proofErr w:type="spellEnd"/>
                  <w:r w:rsidRPr="00782B65">
                    <w:rPr>
                      <w:rFonts w:ascii="Arial" w:hAnsi="Arial"/>
                      <w:b/>
                      <w:sz w:val="24"/>
                      <w:szCs w:val="24"/>
                      <w:lang w:val="es-ES"/>
                    </w:rPr>
                    <w:t xml:space="preserve"> 2</w:t>
                  </w:r>
                </w:p>
                <w:p w:rsidR="00C10F0E" w:rsidRDefault="00C10F0E" w:rsidP="00C10F0E">
                  <w:pPr>
                    <w:ind w:left="0"/>
                  </w:pPr>
                </w:p>
              </w:txbxContent>
            </v:textbox>
          </v:rect>
        </w:pict>
      </w:r>
      <w:r w:rsidR="00AD1024" w:rsidRPr="005F6C92">
        <w:rPr>
          <w:rFonts w:ascii="Arial" w:hAnsi="Arial" w:cs="Arial"/>
          <w:b/>
          <w:bCs/>
        </w:rPr>
        <w:t>Procediment administratiu del Bloc curricular TFG</w:t>
      </w:r>
      <w:r>
        <w:rPr>
          <w:rFonts w:ascii="Arial" w:hAnsi="Arial" w:cs="Arial"/>
          <w:b/>
          <w:bCs/>
        </w:rPr>
        <w:t xml:space="preserve">         </w:t>
      </w:r>
    </w:p>
    <w:p w:rsidR="00E36A22" w:rsidRPr="005F6C92" w:rsidRDefault="00E36A22" w:rsidP="00E36A22">
      <w:pPr>
        <w:pStyle w:val="NormalWeb"/>
        <w:spacing w:before="0" w:beforeAutospacing="0" w:after="0" w:afterAutospacing="0" w:line="276" w:lineRule="auto"/>
        <w:ind w:left="1063" w:firstLine="0"/>
        <w:jc w:val="both"/>
        <w:rPr>
          <w:rFonts w:ascii="Arial" w:hAnsi="Arial" w:cs="Arial"/>
          <w:b/>
          <w:bCs/>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Un cop inscrit, l’estudiant/a pot començar  a treballar en l’elaboració del TF</w:t>
      </w:r>
      <w:r w:rsidR="00382174">
        <w:rPr>
          <w:rFonts w:ascii="Arial" w:hAnsi="Arial" w:cs="Arial"/>
        </w:rPr>
        <w:t>G</w:t>
      </w:r>
      <w:r w:rsidRPr="00F628CC">
        <w:rPr>
          <w:rFonts w:ascii="Arial" w:hAnsi="Arial" w:cs="Arial"/>
        </w:rPr>
        <w:t>, d’acord amb les indicacions del tutor/director.</w:t>
      </w: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En el cas que des de la inscripció del TFG hagin passat dos anys i el treball no s’hagi defensat, la inscripció quedarà anul·lada i caldrà tornar a començar el procés d’inscripció</w:t>
      </w:r>
      <w:r w:rsidR="00C94895">
        <w:rPr>
          <w:rFonts w:ascii="Arial" w:hAnsi="Arial" w:cs="Arial"/>
        </w:rPr>
        <w:t xml:space="preserve">. El coordinador dels estudis tractarà individualment aquests casos. </w:t>
      </w: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p>
    <w:p w:rsidR="00AD1024" w:rsidRPr="00F628CC" w:rsidRDefault="00AD1024" w:rsidP="00F628CC">
      <w:pPr>
        <w:pStyle w:val="NormalWeb"/>
        <w:spacing w:before="0" w:beforeAutospacing="0" w:after="0" w:afterAutospacing="0" w:line="276" w:lineRule="auto"/>
        <w:ind w:left="720" w:firstLine="0"/>
        <w:jc w:val="both"/>
        <w:rPr>
          <w:rFonts w:ascii="Arial" w:hAnsi="Arial" w:cs="Arial"/>
        </w:rPr>
      </w:pPr>
      <w:r w:rsidRPr="00F628CC">
        <w:rPr>
          <w:rFonts w:ascii="Arial" w:hAnsi="Arial" w:cs="Arial"/>
        </w:rPr>
        <w:t>Les incidències relatives a l’assignació de Treball Final de Grau seran ateses per la persona que coordini els estudis qui, en cas necessari, les adreçarà a l’òrgan responsable.</w:t>
      </w:r>
    </w:p>
    <w:p w:rsidR="00AD1024" w:rsidRPr="00F628CC" w:rsidRDefault="00AD1024" w:rsidP="00F628CC">
      <w:pPr>
        <w:pStyle w:val="Default"/>
        <w:ind w:left="720" w:firstLine="0"/>
      </w:pPr>
    </w:p>
    <w:p w:rsidR="00AD1024" w:rsidRDefault="00AD1024" w:rsidP="00DC6877">
      <w:pPr>
        <w:pStyle w:val="Default"/>
        <w:ind w:left="720" w:firstLine="0"/>
      </w:pPr>
      <w:r w:rsidRPr="00F628CC">
        <w:t xml:space="preserve">Els processos a seguir per realitzar el TFG són els següents: </w:t>
      </w:r>
    </w:p>
    <w:p w:rsidR="00DC6877" w:rsidRDefault="00DC6877" w:rsidP="00DC6877">
      <w:pPr>
        <w:pStyle w:val="Default"/>
        <w:ind w:left="720" w:firstLine="0"/>
      </w:pPr>
    </w:p>
    <w:p w:rsidR="00AD1024" w:rsidRPr="00DC6877" w:rsidRDefault="00E36A22" w:rsidP="00E36A22">
      <w:pPr>
        <w:pStyle w:val="Default"/>
        <w:tabs>
          <w:tab w:val="left" w:pos="2835"/>
        </w:tabs>
        <w:rPr>
          <w:rFonts w:eastAsia="Times New Roman"/>
          <w:color w:val="auto"/>
        </w:rPr>
      </w:pPr>
      <w:r>
        <w:rPr>
          <w:rFonts w:eastAsia="Times New Roman"/>
          <w:color w:val="auto"/>
        </w:rPr>
        <w:t xml:space="preserve">Projecte de TFG </w:t>
      </w:r>
      <w:r>
        <w:rPr>
          <w:rFonts w:eastAsia="Times New Roman"/>
          <w:color w:val="auto"/>
        </w:rPr>
        <w:tab/>
      </w:r>
      <w:r w:rsidR="00AD1024" w:rsidRPr="00DC6877">
        <w:rPr>
          <w:rFonts w:eastAsia="Times New Roman"/>
          <w:color w:val="auto"/>
        </w:rPr>
        <w:t xml:space="preserve">Matrícula del Projecte de TFG </w:t>
      </w:r>
    </w:p>
    <w:p w:rsidR="00AD1024" w:rsidRPr="00DC6877" w:rsidRDefault="00AD1024" w:rsidP="00E36A22">
      <w:pPr>
        <w:pStyle w:val="NormalWeb"/>
        <w:spacing w:before="0" w:beforeAutospacing="0" w:after="0" w:afterAutospacing="0" w:line="276" w:lineRule="auto"/>
        <w:ind w:left="2476" w:firstLine="356"/>
        <w:jc w:val="both"/>
        <w:rPr>
          <w:rFonts w:ascii="Arial" w:hAnsi="Arial" w:cs="Arial"/>
        </w:rPr>
      </w:pPr>
      <w:r w:rsidRPr="00DC6877">
        <w:rPr>
          <w:rFonts w:ascii="Arial" w:hAnsi="Arial" w:cs="Arial"/>
        </w:rPr>
        <w:t>Elecció del Tema – Assignació de Director/a</w:t>
      </w:r>
    </w:p>
    <w:p w:rsidR="00AD1024" w:rsidRPr="00DC6877" w:rsidRDefault="00E36A22" w:rsidP="00E36A22">
      <w:pPr>
        <w:pStyle w:val="NormalWeb"/>
        <w:spacing w:before="0" w:beforeAutospacing="0" w:after="0" w:afterAutospacing="0" w:line="276" w:lineRule="auto"/>
        <w:ind w:left="2476" w:firstLine="356"/>
        <w:jc w:val="both"/>
        <w:rPr>
          <w:rFonts w:ascii="Arial" w:hAnsi="Arial" w:cs="Arial"/>
        </w:rPr>
      </w:pPr>
      <w:r>
        <w:rPr>
          <w:rFonts w:ascii="Arial" w:hAnsi="Arial" w:cs="Arial"/>
        </w:rPr>
        <w:t>Realització del projecte</w:t>
      </w:r>
    </w:p>
    <w:p w:rsidR="00AD1024" w:rsidRDefault="00AD1024" w:rsidP="00E36A22">
      <w:pPr>
        <w:pStyle w:val="NormalWeb"/>
        <w:spacing w:before="0" w:beforeAutospacing="0" w:after="0" w:afterAutospacing="0" w:line="276" w:lineRule="auto"/>
        <w:ind w:left="2128" w:firstLine="704"/>
        <w:jc w:val="both"/>
        <w:rPr>
          <w:rFonts w:ascii="Arial" w:hAnsi="Arial" w:cs="Arial"/>
        </w:rPr>
      </w:pPr>
      <w:r w:rsidRPr="00DC6877">
        <w:rPr>
          <w:rFonts w:ascii="Arial" w:hAnsi="Arial" w:cs="Arial"/>
        </w:rPr>
        <w:t xml:space="preserve">Avaluació del Projecte de TFG </w:t>
      </w:r>
    </w:p>
    <w:p w:rsidR="00DC6877" w:rsidRPr="00DC6877" w:rsidRDefault="00DC6877" w:rsidP="00DC6877">
      <w:pPr>
        <w:pStyle w:val="NormalWeb"/>
        <w:spacing w:before="0" w:beforeAutospacing="0" w:after="0" w:afterAutospacing="0" w:line="276" w:lineRule="auto"/>
        <w:ind w:left="1780" w:firstLine="0"/>
        <w:jc w:val="both"/>
        <w:rPr>
          <w:rFonts w:ascii="Arial" w:hAnsi="Arial" w:cs="Arial"/>
          <w:sz w:val="10"/>
          <w:szCs w:val="10"/>
        </w:rPr>
      </w:pPr>
    </w:p>
    <w:p w:rsidR="00AD1024" w:rsidRPr="00DC6877" w:rsidRDefault="00E36A22" w:rsidP="00382174">
      <w:pPr>
        <w:pStyle w:val="Default"/>
        <w:rPr>
          <w:rFonts w:eastAsia="Times New Roman"/>
          <w:color w:val="auto"/>
        </w:rPr>
      </w:pPr>
      <w:r>
        <w:rPr>
          <w:rFonts w:eastAsia="Times New Roman"/>
          <w:color w:val="auto"/>
        </w:rPr>
        <w:t>TFG</w:t>
      </w:r>
      <w:r>
        <w:rPr>
          <w:rFonts w:eastAsia="Times New Roman"/>
          <w:color w:val="auto"/>
        </w:rPr>
        <w:tab/>
      </w:r>
      <w:r>
        <w:rPr>
          <w:rFonts w:eastAsia="Times New Roman"/>
          <w:color w:val="auto"/>
        </w:rPr>
        <w:tab/>
      </w:r>
      <w:r w:rsidR="00382174">
        <w:rPr>
          <w:rFonts w:eastAsia="Times New Roman"/>
          <w:color w:val="auto"/>
        </w:rPr>
        <w:tab/>
      </w:r>
      <w:r w:rsidR="00AD1024" w:rsidRPr="00DC6877">
        <w:rPr>
          <w:rFonts w:eastAsia="Times New Roman"/>
          <w:color w:val="auto"/>
        </w:rPr>
        <w:t>Inscripció del TFG (es pot començar a treballar)</w:t>
      </w:r>
    </w:p>
    <w:p w:rsidR="00AD1024" w:rsidRPr="00DC6877" w:rsidRDefault="00AD1024" w:rsidP="00382174">
      <w:pPr>
        <w:pStyle w:val="Default"/>
        <w:ind w:left="2484" w:firstLine="348"/>
        <w:rPr>
          <w:rFonts w:eastAsia="Times New Roman"/>
          <w:color w:val="auto"/>
        </w:rPr>
      </w:pPr>
      <w:r w:rsidRPr="00DC6877">
        <w:rPr>
          <w:rFonts w:eastAsia="Times New Roman"/>
          <w:color w:val="auto"/>
        </w:rPr>
        <w:t xml:space="preserve">Matrícula del TFG </w:t>
      </w:r>
    </w:p>
    <w:p w:rsidR="00AD1024" w:rsidRPr="00DC6877" w:rsidRDefault="00AD1024" w:rsidP="00382174">
      <w:pPr>
        <w:pStyle w:val="Default"/>
        <w:tabs>
          <w:tab w:val="left" w:pos="2835"/>
        </w:tabs>
        <w:ind w:left="2136" w:firstLine="696"/>
        <w:rPr>
          <w:rFonts w:eastAsia="Times New Roman"/>
          <w:color w:val="auto"/>
        </w:rPr>
      </w:pPr>
      <w:r w:rsidRPr="00DC6877">
        <w:rPr>
          <w:rFonts w:eastAsia="Times New Roman"/>
          <w:color w:val="auto"/>
        </w:rPr>
        <w:t>Assignació Tribunal d’avaluació de TFG</w:t>
      </w:r>
    </w:p>
    <w:p w:rsidR="00AD1024" w:rsidRPr="00DC6877" w:rsidRDefault="00AD1024" w:rsidP="00382174">
      <w:pPr>
        <w:pStyle w:val="Default"/>
        <w:ind w:left="2136" w:firstLine="696"/>
        <w:rPr>
          <w:rFonts w:eastAsia="Times New Roman"/>
          <w:color w:val="auto"/>
        </w:rPr>
      </w:pPr>
      <w:r w:rsidRPr="00DC6877">
        <w:rPr>
          <w:rFonts w:eastAsia="Times New Roman"/>
          <w:color w:val="auto"/>
        </w:rPr>
        <w:t xml:space="preserve">Lliurament del TFG (Dipòsit i permís de “publicació”) </w:t>
      </w:r>
    </w:p>
    <w:p w:rsidR="00AD1024" w:rsidRDefault="00AD1024" w:rsidP="00382174">
      <w:pPr>
        <w:pStyle w:val="Default"/>
        <w:ind w:left="2136" w:firstLine="696"/>
        <w:rPr>
          <w:rFonts w:eastAsia="Times New Roman"/>
          <w:color w:val="auto"/>
        </w:rPr>
      </w:pPr>
      <w:r w:rsidRPr="00DC6877">
        <w:rPr>
          <w:rFonts w:eastAsia="Times New Roman"/>
          <w:color w:val="auto"/>
        </w:rPr>
        <w:t>Defensa del TFG i Avaluació del TFG</w:t>
      </w:r>
    </w:p>
    <w:p w:rsidR="00DC6877" w:rsidRPr="00DC6877" w:rsidRDefault="00DC6877" w:rsidP="00DC6877">
      <w:pPr>
        <w:pStyle w:val="Default"/>
        <w:ind w:left="1776" w:firstLine="0"/>
        <w:rPr>
          <w:rFonts w:eastAsia="Times New Roman"/>
          <w:color w:val="auto"/>
        </w:rPr>
      </w:pPr>
    </w:p>
    <w:p w:rsidR="001E647F" w:rsidRPr="00E36A22" w:rsidRDefault="00AD1024" w:rsidP="00E36A22">
      <w:pPr>
        <w:pStyle w:val="NormalWeb"/>
        <w:spacing w:before="0" w:beforeAutospacing="0" w:after="0" w:afterAutospacing="0" w:line="276" w:lineRule="auto"/>
        <w:ind w:left="720" w:firstLine="0"/>
        <w:jc w:val="both"/>
        <w:rPr>
          <w:rFonts w:ascii="Arial" w:hAnsi="Arial" w:cs="Arial"/>
        </w:rPr>
      </w:pPr>
      <w:r w:rsidRPr="00E36A22">
        <w:rPr>
          <w:rFonts w:ascii="Arial" w:hAnsi="Arial" w:cs="Arial"/>
        </w:rPr>
        <w:t xml:space="preserve">La matrícula del TFG donarà dret a l'avaluació i qualificació en el quadrimestre en curs. </w:t>
      </w:r>
    </w:p>
    <w:p w:rsidR="0055505A" w:rsidRDefault="0055505A" w:rsidP="00F628CC">
      <w:pPr>
        <w:pStyle w:val="Default"/>
      </w:pPr>
    </w:p>
    <w:p w:rsidR="0055505A" w:rsidRDefault="0055505A" w:rsidP="00F628CC">
      <w:pPr>
        <w:pStyle w:val="Default"/>
        <w:rPr>
          <w:lang w:val="es-ES"/>
        </w:rPr>
        <w:sectPr w:rsidR="0055505A" w:rsidSect="00F81E62">
          <w:footerReference w:type="even" r:id="rId9"/>
          <w:footerReference w:type="default" r:id="rId10"/>
          <w:pgSz w:w="11906" w:h="16838"/>
          <w:pgMar w:top="1701" w:right="1134" w:bottom="851" w:left="1134" w:header="709" w:footer="709" w:gutter="0"/>
          <w:cols w:space="708"/>
          <w:docGrid w:linePitch="360"/>
        </w:sectPr>
      </w:pPr>
    </w:p>
    <w:p w:rsidR="0055505A" w:rsidRPr="00E36A22" w:rsidRDefault="0055505A" w:rsidP="00A969ED">
      <w:pPr>
        <w:spacing w:after="0" w:line="240" w:lineRule="auto"/>
        <w:ind w:left="357" w:hanging="499"/>
        <w:rPr>
          <w:b/>
          <w:color w:val="000000" w:themeColor="text1"/>
          <w:sz w:val="36"/>
          <w:szCs w:val="36"/>
        </w:rPr>
      </w:pPr>
      <w:r w:rsidRPr="00E36A22">
        <w:rPr>
          <w:b/>
          <w:color w:val="000000" w:themeColor="text1"/>
          <w:sz w:val="36"/>
          <w:szCs w:val="36"/>
        </w:rPr>
        <w:lastRenderedPageBreak/>
        <w:t xml:space="preserve">ANNEX </w:t>
      </w:r>
    </w:p>
    <w:p w:rsidR="0055505A" w:rsidRDefault="0055505A" w:rsidP="0055505A">
      <w:pPr>
        <w:spacing w:after="0" w:line="240" w:lineRule="auto"/>
        <w:rPr>
          <w:color w:val="FF0000"/>
        </w:rPr>
      </w:pPr>
    </w:p>
    <w:p w:rsidR="0055505A" w:rsidRPr="00E512AF" w:rsidRDefault="0055505A" w:rsidP="0055505A">
      <w:pPr>
        <w:pBdr>
          <w:top w:val="single" w:sz="4" w:space="1" w:color="auto"/>
          <w:left w:val="single" w:sz="4" w:space="4" w:color="auto"/>
          <w:bottom w:val="single" w:sz="4" w:space="1" w:color="auto"/>
          <w:right w:val="single" w:sz="4" w:space="4" w:color="auto"/>
        </w:pBdr>
        <w:spacing w:after="0" w:line="240" w:lineRule="auto"/>
        <w:jc w:val="center"/>
        <w:rPr>
          <w:b/>
          <w:sz w:val="44"/>
        </w:rPr>
      </w:pPr>
      <w:r w:rsidRPr="00E512AF">
        <w:rPr>
          <w:b/>
          <w:sz w:val="36"/>
        </w:rPr>
        <w:t>PROPOSTA NORMATIVA TFG</w:t>
      </w:r>
      <w:r>
        <w:rPr>
          <w:b/>
          <w:sz w:val="36"/>
        </w:rPr>
        <w:t xml:space="preserve">  </w:t>
      </w:r>
    </w:p>
    <w:p w:rsidR="0055505A" w:rsidRDefault="0055505A" w:rsidP="0055505A">
      <w:pPr>
        <w:spacing w:after="0" w:line="240" w:lineRule="auto"/>
        <w:rPr>
          <w:color w:val="FF0000"/>
        </w:rPr>
      </w:pPr>
    </w:p>
    <w:p w:rsidR="0055505A" w:rsidRPr="00650973" w:rsidRDefault="0055505A" w:rsidP="00A969ED">
      <w:pPr>
        <w:tabs>
          <w:tab w:val="left" w:pos="12495"/>
        </w:tabs>
        <w:spacing w:after="0" w:line="240" w:lineRule="auto"/>
        <w:jc w:val="center"/>
        <w:rPr>
          <w:ins w:id="0" w:author="rosa borras" w:date="2011-06-28T14:49:00Z"/>
          <w:rFonts w:ascii="Arial" w:eastAsia="Times New Roman" w:hAnsi="Arial" w:cs="Arial"/>
          <w:b/>
          <w:sz w:val="32"/>
          <w:szCs w:val="24"/>
          <w:lang w:eastAsia="es-ES"/>
        </w:rPr>
      </w:pPr>
      <w:r w:rsidRPr="00650973">
        <w:rPr>
          <w:rFonts w:ascii="Arial" w:eastAsia="Times New Roman" w:hAnsi="Arial" w:cs="Arial"/>
          <w:b/>
          <w:sz w:val="32"/>
          <w:szCs w:val="24"/>
          <w:lang w:eastAsia="es-ES"/>
        </w:rPr>
        <w:t>UBICACIÓ DEL TFG EN EL PLA D’ESTUDIS DE GOO (PRESENCIAL)</w:t>
      </w:r>
    </w:p>
    <w:p w:rsidR="0055505A" w:rsidRPr="00272202" w:rsidRDefault="0055505A" w:rsidP="0055505A">
      <w:pPr>
        <w:spacing w:after="0" w:line="240" w:lineRule="auto"/>
        <w:rPr>
          <w:rFonts w:ascii="Arial" w:eastAsia="Times New Roman" w:hAnsi="Arial" w:cs="Arial"/>
          <w:sz w:val="24"/>
          <w:szCs w:val="24"/>
          <w:lang w:eastAsia="es-ES"/>
        </w:rPr>
      </w:pPr>
    </w:p>
    <w:tbl>
      <w:tblPr>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5"/>
        <w:gridCol w:w="2417"/>
        <w:gridCol w:w="2404"/>
        <w:gridCol w:w="2451"/>
        <w:gridCol w:w="2397"/>
        <w:gridCol w:w="2334"/>
        <w:gridCol w:w="1231"/>
        <w:gridCol w:w="1231"/>
        <w:tblGridChange w:id="1">
          <w:tblGrid>
            <w:gridCol w:w="1017"/>
            <w:gridCol w:w="58"/>
            <w:gridCol w:w="2417"/>
            <w:gridCol w:w="39"/>
            <w:gridCol w:w="2365"/>
            <w:gridCol w:w="107"/>
            <w:gridCol w:w="2344"/>
            <w:gridCol w:w="214"/>
            <w:gridCol w:w="2036"/>
            <w:gridCol w:w="147"/>
            <w:gridCol w:w="2334"/>
            <w:gridCol w:w="208"/>
            <w:gridCol w:w="1023"/>
            <w:gridCol w:w="141"/>
            <w:gridCol w:w="1090"/>
            <w:gridCol w:w="74"/>
          </w:tblGrid>
        </w:tblGridChange>
      </w:tblGrid>
      <w:tr w:rsidR="0055505A" w:rsidRPr="00272202" w:rsidTr="00365739">
        <w:trPr>
          <w:trHeight w:val="962"/>
        </w:trPr>
        <w:tc>
          <w:tcPr>
            <w:tcW w:w="414" w:type="dxa"/>
            <w:vMerge w:val="restart"/>
            <w:vAlign w:val="center"/>
          </w:tcPr>
          <w:p w:rsidR="0055505A" w:rsidRPr="00272202" w:rsidRDefault="0055505A" w:rsidP="00365739">
            <w:pPr>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1</w:t>
            </w:r>
          </w:p>
        </w:tc>
        <w:tc>
          <w:tcPr>
            <w:tcW w:w="2673"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Matemàtiques per a l’òptica i l’optometria (7.5)</w:t>
            </w:r>
          </w:p>
        </w:tc>
        <w:tc>
          <w:tcPr>
            <w:tcW w:w="2682"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Física (7.5)</w:t>
            </w:r>
          </w:p>
        </w:tc>
        <w:tc>
          <w:tcPr>
            <w:tcW w:w="2699"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Anatomia general (6)</w:t>
            </w:r>
          </w:p>
        </w:tc>
        <w:tc>
          <w:tcPr>
            <w:tcW w:w="298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p>
        </w:tc>
        <w:tc>
          <w:tcPr>
            <w:tcW w:w="241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Òptica</w:t>
            </w:r>
          </w:p>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geomètrica i instrumental (9)</w:t>
            </w: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restart"/>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60</w:t>
            </w:r>
          </w:p>
        </w:tc>
      </w:tr>
      <w:tr w:rsidR="0055505A" w:rsidRPr="00272202" w:rsidTr="00365739">
        <w:trPr>
          <w:trHeight w:val="145"/>
        </w:trPr>
        <w:tc>
          <w:tcPr>
            <w:tcW w:w="414"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2673"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O. Visual (6)</w:t>
            </w:r>
          </w:p>
        </w:tc>
        <w:tc>
          <w:tcPr>
            <w:tcW w:w="2682"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Psicologia (6)</w:t>
            </w:r>
          </w:p>
        </w:tc>
        <w:tc>
          <w:tcPr>
            <w:tcW w:w="2699"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Anatomia del sistema visual (6)</w:t>
            </w:r>
          </w:p>
        </w:tc>
        <w:tc>
          <w:tcPr>
            <w:tcW w:w="298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Química per a ciències de la visió (6)</w:t>
            </w:r>
          </w:p>
        </w:tc>
        <w:tc>
          <w:tcPr>
            <w:tcW w:w="241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Òptica física (6)</w:t>
            </w: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r>
      <w:tr w:rsidR="0055505A" w:rsidRPr="00272202" w:rsidTr="00365739">
        <w:trPr>
          <w:trHeight w:val="1124"/>
        </w:trPr>
        <w:tc>
          <w:tcPr>
            <w:tcW w:w="414" w:type="dxa"/>
            <w:vMerge w:val="restart"/>
            <w:vAlign w:val="center"/>
          </w:tcPr>
          <w:p w:rsidR="0055505A" w:rsidRPr="00272202" w:rsidRDefault="0055505A" w:rsidP="00365739">
            <w:pPr>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2</w:t>
            </w:r>
          </w:p>
        </w:tc>
        <w:tc>
          <w:tcPr>
            <w:tcW w:w="2673"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Procediments clínics en Optometria (6)</w:t>
            </w:r>
          </w:p>
        </w:tc>
        <w:tc>
          <w:tcPr>
            <w:tcW w:w="2682"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Motilitat i percepció binoculars (6)</w:t>
            </w:r>
          </w:p>
        </w:tc>
        <w:tc>
          <w:tcPr>
            <w:tcW w:w="2699"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Fisiologia i bioquímica general i ocular (6)</w:t>
            </w:r>
          </w:p>
        </w:tc>
        <w:tc>
          <w:tcPr>
            <w:tcW w:w="298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Materials (6)</w:t>
            </w:r>
          </w:p>
        </w:tc>
        <w:tc>
          <w:tcPr>
            <w:tcW w:w="2410"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Instruments optomètrics             (6)</w:t>
            </w: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restart"/>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60</w:t>
            </w:r>
          </w:p>
        </w:tc>
      </w:tr>
      <w:tr w:rsidR="0055505A" w:rsidRPr="00272202" w:rsidTr="00365739">
        <w:tblPrEx>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 w:author="rosa borras" w:date="2011-06-28T17:42:00Z">
            <w:tblPrEx>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555"/>
          <w:trPrChange w:id="3" w:author="rosa borras" w:date="2011-06-28T17:42:00Z">
            <w:trPr>
              <w:trHeight w:val="145"/>
            </w:trPr>
          </w:trPrChange>
        </w:trPr>
        <w:tc>
          <w:tcPr>
            <w:tcW w:w="414" w:type="dxa"/>
            <w:vMerge/>
            <w:vAlign w:val="center"/>
            <w:tcPrChange w:id="4" w:author="rosa borras" w:date="2011-06-28T17:42:00Z">
              <w:tcPr>
                <w:tcW w:w="414" w:type="dxa"/>
                <w:vMerge/>
                <w:vAlign w:val="center"/>
              </w:tcPr>
            </w:tcPrChange>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2673" w:type="dxa"/>
            <w:vAlign w:val="center"/>
            <w:tcPrChange w:id="5" w:author="rosa borras" w:date="2011-06-28T17:42:00Z">
              <w:tcPr>
                <w:tcW w:w="2673" w:type="dxa"/>
                <w:gridSpan w:val="3"/>
                <w:vAlign w:val="center"/>
              </w:tcPr>
            </w:tcPrChange>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Disfuncions de la Visió Binocular (9)</w:t>
            </w:r>
          </w:p>
        </w:tc>
        <w:tc>
          <w:tcPr>
            <w:tcW w:w="2682" w:type="dxa"/>
            <w:vAlign w:val="center"/>
            <w:tcPrChange w:id="6" w:author="rosa borras" w:date="2011-06-28T17:42:00Z">
              <w:tcPr>
                <w:tcW w:w="2682" w:type="dxa"/>
                <w:gridSpan w:val="2"/>
                <w:vAlign w:val="center"/>
              </w:tcPr>
            </w:tcPrChange>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Farmacologia ocular (6)</w:t>
            </w:r>
          </w:p>
        </w:tc>
        <w:tc>
          <w:tcPr>
            <w:tcW w:w="2699" w:type="dxa"/>
            <w:vAlign w:val="center"/>
            <w:tcPrChange w:id="7" w:author="rosa borras" w:date="2011-06-28T17:42:00Z">
              <w:tcPr>
                <w:tcW w:w="2699" w:type="dxa"/>
                <w:gridSpan w:val="2"/>
                <w:vAlign w:val="center"/>
              </w:tcPr>
            </w:tcPrChange>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Patologia ocular (6)</w:t>
            </w:r>
          </w:p>
        </w:tc>
        <w:tc>
          <w:tcPr>
            <w:tcW w:w="2980" w:type="dxa"/>
            <w:vAlign w:val="center"/>
            <w:tcPrChange w:id="8" w:author="rosa borras" w:date="2011-06-28T17:42:00Z">
              <w:tcPr>
                <w:tcW w:w="2980" w:type="dxa"/>
                <w:vAlign w:val="center"/>
              </w:tcPr>
            </w:tcPrChange>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Lents (6)</w:t>
            </w:r>
          </w:p>
        </w:tc>
        <w:tc>
          <w:tcPr>
            <w:tcW w:w="2410" w:type="dxa"/>
            <w:vAlign w:val="center"/>
            <w:tcPrChange w:id="9" w:author="rosa borras" w:date="2011-06-28T17:42:00Z">
              <w:tcPr>
                <w:tcW w:w="2410" w:type="dxa"/>
                <w:gridSpan w:val="3"/>
                <w:vAlign w:val="center"/>
              </w:tcPr>
            </w:tcPrChange>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Communication (3)</w:t>
            </w:r>
          </w:p>
        </w:tc>
        <w:tc>
          <w:tcPr>
            <w:tcW w:w="841" w:type="dxa"/>
            <w:vAlign w:val="center"/>
            <w:tcPrChange w:id="10" w:author="rosa borras" w:date="2011-06-28T17:42:00Z">
              <w:tcPr>
                <w:tcW w:w="841" w:type="dxa"/>
                <w:gridSpan w:val="2"/>
                <w:vAlign w:val="center"/>
              </w:tcPr>
            </w:tcPrChange>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ign w:val="center"/>
            <w:tcPrChange w:id="11" w:author="rosa borras" w:date="2011-06-28T17:42:00Z">
              <w:tcPr>
                <w:tcW w:w="841" w:type="dxa"/>
                <w:gridSpan w:val="2"/>
                <w:vMerge/>
                <w:vAlign w:val="center"/>
              </w:tcPr>
            </w:tcPrChange>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r>
      <w:tr w:rsidR="0055505A" w:rsidRPr="00272202" w:rsidTr="00365739">
        <w:trPr>
          <w:trHeight w:val="740"/>
        </w:trPr>
        <w:tc>
          <w:tcPr>
            <w:tcW w:w="414" w:type="dxa"/>
            <w:vMerge w:val="restart"/>
            <w:vAlign w:val="center"/>
          </w:tcPr>
          <w:p w:rsidR="0055505A" w:rsidRPr="00272202" w:rsidRDefault="0055505A" w:rsidP="00365739">
            <w:pPr>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w:t>
            </w:r>
          </w:p>
        </w:tc>
        <w:tc>
          <w:tcPr>
            <w:tcW w:w="2673"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Optometria Infantil i geriàtrica (9)</w:t>
            </w:r>
          </w:p>
        </w:tc>
        <w:tc>
          <w:tcPr>
            <w:tcW w:w="2682"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Contactologia bàsica (6)</w:t>
            </w:r>
          </w:p>
        </w:tc>
        <w:tc>
          <w:tcPr>
            <w:tcW w:w="2699" w:type="dxa"/>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Microbiologia general y ocular (6)</w:t>
            </w:r>
          </w:p>
        </w:tc>
        <w:tc>
          <w:tcPr>
            <w:tcW w:w="2980" w:type="dxa"/>
            <w:tcBorders>
              <w:bottom w:val="single" w:sz="4" w:space="0" w:color="auto"/>
            </w:tcBorders>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Adaptació d’ulleres (9)</w:t>
            </w:r>
          </w:p>
        </w:tc>
        <w:tc>
          <w:tcPr>
            <w:tcW w:w="2410" w:type="dxa"/>
            <w:tcBorders>
              <w:bottom w:val="single" w:sz="4" w:space="0" w:color="auto"/>
            </w:tcBorders>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restart"/>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60</w:t>
            </w:r>
          </w:p>
        </w:tc>
      </w:tr>
      <w:tr w:rsidR="0055505A" w:rsidRPr="00272202" w:rsidTr="00365739">
        <w:trPr>
          <w:trHeight w:val="145"/>
        </w:trPr>
        <w:tc>
          <w:tcPr>
            <w:tcW w:w="414"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2673" w:type="dxa"/>
            <w:tcBorders>
              <w:bottom w:val="single" w:sz="4" w:space="0" w:color="auto"/>
            </w:tcBorders>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Casos clínics en Optometria (6)</w:t>
            </w:r>
          </w:p>
        </w:tc>
        <w:tc>
          <w:tcPr>
            <w:tcW w:w="2682" w:type="dxa"/>
            <w:tcBorders>
              <w:bottom w:val="single" w:sz="4" w:space="0" w:color="auto"/>
            </w:tcBorders>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Contactologia aplicada (9)</w:t>
            </w:r>
          </w:p>
        </w:tc>
        <w:tc>
          <w:tcPr>
            <w:tcW w:w="2699" w:type="dxa"/>
            <w:tcBorders>
              <w:bottom w:val="single" w:sz="4" w:space="0" w:color="auto"/>
            </w:tcBorders>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Psicofísica i neurofisiologia de la visió (7.5)</w:t>
            </w:r>
          </w:p>
        </w:tc>
        <w:tc>
          <w:tcPr>
            <w:tcW w:w="5390" w:type="dxa"/>
            <w:gridSpan w:val="2"/>
            <w:tcBorders>
              <w:bottom w:val="single" w:sz="4" w:space="0" w:color="auto"/>
            </w:tcBorders>
            <w:shd w:val="clear" w:color="auto" w:fill="DBE5F1"/>
            <w:vAlign w:val="center"/>
          </w:tcPr>
          <w:p w:rsidR="0055505A" w:rsidRPr="00272202" w:rsidRDefault="0055505A" w:rsidP="00365739">
            <w:pPr>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Projecte TFG (7.5)</w:t>
            </w: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r>
      <w:tr w:rsidR="0055505A" w:rsidRPr="00272202" w:rsidTr="00365739">
        <w:trPr>
          <w:trHeight w:val="321"/>
        </w:trPr>
        <w:tc>
          <w:tcPr>
            <w:tcW w:w="414" w:type="dxa"/>
            <w:vMerge w:val="restart"/>
            <w:vAlign w:val="center"/>
          </w:tcPr>
          <w:p w:rsidR="0055505A" w:rsidRPr="00272202" w:rsidRDefault="0055505A" w:rsidP="00365739">
            <w:pPr>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4</w:t>
            </w:r>
          </w:p>
        </w:tc>
        <w:tc>
          <w:tcPr>
            <w:tcW w:w="2673" w:type="dxa"/>
            <w:tcBorders>
              <w:bottom w:val="single" w:sz="4" w:space="0" w:color="auto"/>
            </w:tcBorders>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OCC  (7.5)</w:t>
            </w:r>
          </w:p>
        </w:tc>
        <w:tc>
          <w:tcPr>
            <w:tcW w:w="5381" w:type="dxa"/>
            <w:gridSpan w:val="2"/>
            <w:tcBorders>
              <w:bottom w:val="nil"/>
            </w:tcBorders>
            <w:shd w:val="clear" w:color="auto" w:fill="FBD4B4"/>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Especialització (36)</w:t>
            </w:r>
          </w:p>
        </w:tc>
        <w:tc>
          <w:tcPr>
            <w:tcW w:w="5390" w:type="dxa"/>
            <w:gridSpan w:val="2"/>
            <w:vMerge w:val="restart"/>
            <w:shd w:val="clear" w:color="auto" w:fill="DBE5F1"/>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firstLine="0"/>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TFG (16.5)</w:t>
            </w: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restart"/>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60</w:t>
            </w:r>
          </w:p>
        </w:tc>
      </w:tr>
      <w:tr w:rsidR="0055505A" w:rsidRPr="00272202" w:rsidTr="00365739">
        <w:trPr>
          <w:trHeight w:val="145"/>
        </w:trPr>
        <w:tc>
          <w:tcPr>
            <w:tcW w:w="414"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8054" w:type="dxa"/>
            <w:gridSpan w:val="3"/>
            <w:tcBorders>
              <w:top w:val="nil"/>
            </w:tcBorders>
            <w:shd w:val="clear" w:color="auto" w:fill="FBD4B4"/>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5390" w:type="dxa"/>
            <w:gridSpan w:val="2"/>
            <w:vMerge/>
            <w:shd w:val="clear" w:color="auto" w:fill="DBE5F1"/>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c>
          <w:tcPr>
            <w:tcW w:w="841" w:type="dxa"/>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r w:rsidRPr="00272202">
              <w:rPr>
                <w:rFonts w:ascii="Arial" w:eastAsia="Times New Roman" w:hAnsi="Arial" w:cs="Arial"/>
                <w:sz w:val="28"/>
                <w:szCs w:val="28"/>
                <w:lang w:eastAsia="es-ES"/>
              </w:rPr>
              <w:t>30</w:t>
            </w:r>
          </w:p>
        </w:tc>
        <w:tc>
          <w:tcPr>
            <w:tcW w:w="841" w:type="dxa"/>
            <w:vMerge/>
            <w:vAlign w:val="center"/>
          </w:tcPr>
          <w:p w:rsidR="0055505A" w:rsidRPr="00272202" w:rsidRDefault="0055505A" w:rsidP="00365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eastAsia="Times New Roman" w:hAnsi="Arial" w:cs="Arial"/>
                <w:sz w:val="28"/>
                <w:szCs w:val="28"/>
                <w:lang w:eastAsia="es-ES"/>
              </w:rPr>
            </w:pPr>
          </w:p>
        </w:tc>
      </w:tr>
    </w:tbl>
    <w:p w:rsidR="00C10F0E" w:rsidRPr="00782B65" w:rsidRDefault="00C10F0E" w:rsidP="00C10F0E">
      <w:pPr>
        <w:ind w:left="3" w:firstLine="0"/>
        <w:jc w:val="center"/>
        <w:rPr>
          <w:rFonts w:ascii="Arial" w:hAnsi="Arial"/>
          <w:b/>
          <w:sz w:val="24"/>
          <w:szCs w:val="24"/>
          <w:lang w:val="es-ES"/>
        </w:rPr>
      </w:pPr>
      <w:r>
        <w:rPr>
          <w:b/>
          <w:noProof/>
          <w:sz w:val="28"/>
          <w:lang w:val="es-ES" w:eastAsia="es-ES"/>
        </w:rPr>
        <w:lastRenderedPageBreak/>
        <w:pict>
          <v:rect id="_x0000_s1035" style="position:absolute;left:0;text-align:left;margin-left:658.8pt;margin-top:-32.7pt;width:100.5pt;height:30pt;z-index:251667456;mso-position-horizontal-relative:text;mso-position-vertical-relative:text">
            <v:textbox>
              <w:txbxContent>
                <w:p w:rsidR="00C10F0E" w:rsidRPr="00C10F0E" w:rsidRDefault="00C10F0E" w:rsidP="00C10F0E">
                  <w:pPr>
                    <w:ind w:left="0" w:firstLine="0"/>
                    <w:rPr>
                      <w:rFonts w:ascii="Arial" w:hAnsi="Arial" w:cs="Arial"/>
                      <w:b/>
                      <w:sz w:val="24"/>
                      <w:szCs w:val="24"/>
                      <w:lang w:val="es-ES"/>
                    </w:rPr>
                  </w:pPr>
                  <w:r>
                    <w:rPr>
                      <w:rFonts w:ascii="Arial" w:hAnsi="Arial" w:cs="Arial"/>
                      <w:b/>
                      <w:sz w:val="24"/>
                      <w:szCs w:val="24"/>
                      <w:lang w:val="es-ES"/>
                    </w:rPr>
                    <w:t xml:space="preserve">      </w:t>
                  </w:r>
                  <w:proofErr w:type="spellStart"/>
                  <w:r w:rsidRPr="00C10F0E">
                    <w:rPr>
                      <w:rFonts w:ascii="Arial" w:hAnsi="Arial" w:cs="Arial"/>
                      <w:b/>
                      <w:sz w:val="24"/>
                      <w:szCs w:val="24"/>
                      <w:lang w:val="es-ES"/>
                    </w:rPr>
                    <w:t>Annex</w:t>
                  </w:r>
                  <w:proofErr w:type="spellEnd"/>
                  <w:r w:rsidRPr="00C10F0E">
                    <w:rPr>
                      <w:rFonts w:ascii="Arial" w:hAnsi="Arial" w:cs="Arial"/>
                      <w:b/>
                      <w:sz w:val="24"/>
                      <w:szCs w:val="24"/>
                      <w:lang w:val="es-ES"/>
                    </w:rPr>
                    <w:t xml:space="preserve"> 2</w:t>
                  </w:r>
                </w:p>
              </w:txbxContent>
            </v:textbox>
          </v:rect>
        </w:pict>
      </w:r>
      <w:r w:rsidR="0055505A" w:rsidRPr="0039422C">
        <w:rPr>
          <w:b/>
          <w:sz w:val="28"/>
          <w:lang w:val="es-ES"/>
        </w:rPr>
        <w:t>MATERIA: TRABAJO FINAL DE GRADO (VERIFICA)</w:t>
      </w:r>
      <w:r w:rsidRPr="00C10F0E">
        <w:rPr>
          <w:rFonts w:ascii="Arial" w:hAnsi="Arial"/>
          <w:b/>
          <w:sz w:val="24"/>
          <w:szCs w:val="24"/>
          <w:lang w:val="es-ES"/>
        </w:rPr>
        <w:t xml:space="preserve"> </w:t>
      </w:r>
      <w:r>
        <w:rPr>
          <w:rFonts w:ascii="Arial" w:hAnsi="Arial"/>
          <w:b/>
          <w:sz w:val="24"/>
          <w:szCs w:val="24"/>
          <w:lang w:val="es-ES"/>
        </w:rPr>
        <w:t xml:space="preserve">                                                                                                               </w:t>
      </w:r>
    </w:p>
    <w:p w:rsidR="0055505A" w:rsidRDefault="0055505A" w:rsidP="00A969ED">
      <w:pPr>
        <w:spacing w:after="0" w:line="240" w:lineRule="auto"/>
        <w:ind w:hanging="1060"/>
        <w:rPr>
          <w:b/>
          <w:sz w:val="28"/>
          <w:lang w:val="es-ES"/>
        </w:rPr>
      </w:pPr>
    </w:p>
    <w:p w:rsidR="00A969ED" w:rsidRPr="0039422C" w:rsidRDefault="00A969ED" w:rsidP="0055505A">
      <w:pPr>
        <w:spacing w:after="0" w:line="240" w:lineRule="auto"/>
        <w:rPr>
          <w:b/>
          <w:sz w:val="28"/>
          <w:lang w:val="es-ES"/>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6379"/>
        <w:gridCol w:w="3544"/>
        <w:gridCol w:w="2911"/>
      </w:tblGrid>
      <w:tr w:rsidR="0055505A" w:rsidRPr="00784CAD" w:rsidTr="00365739">
        <w:trPr>
          <w:trHeight w:val="1061"/>
        </w:trPr>
        <w:tc>
          <w:tcPr>
            <w:tcW w:w="2518"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Objetivos</w:t>
            </w:r>
          </w:p>
        </w:tc>
        <w:tc>
          <w:tcPr>
            <w:tcW w:w="6379"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Competencias a las que contribuye la materia</w:t>
            </w:r>
          </w:p>
        </w:tc>
        <w:tc>
          <w:tcPr>
            <w:tcW w:w="3544"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Actividades formativas con su contenido en ECTS, su metodología de enseñanza y aprendizaje, y su relación con las competencias que debe adquirir el estudiante.</w:t>
            </w:r>
          </w:p>
        </w:tc>
        <w:tc>
          <w:tcPr>
            <w:tcW w:w="2911"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Evaluación</w:t>
            </w:r>
          </w:p>
        </w:tc>
      </w:tr>
      <w:tr w:rsidR="0055505A" w:rsidRPr="00784CAD" w:rsidTr="00365739">
        <w:trPr>
          <w:trHeight w:val="3426"/>
        </w:trPr>
        <w:tc>
          <w:tcPr>
            <w:tcW w:w="2518"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Conocimiento y aplicación práctica de los principios y metodologías de la Óptica y de la Optometría, así como la adquisición de las destrezas y competencias descritas en los objetivos generales del título.</w:t>
            </w:r>
          </w:p>
        </w:tc>
        <w:tc>
          <w:tcPr>
            <w:tcW w:w="6379" w:type="dxa"/>
          </w:tcPr>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bCs/>
                <w:sz w:val="16"/>
                <w:szCs w:val="16"/>
                <w:lang w:val="es-ES"/>
              </w:rPr>
            </w:pPr>
            <w:r w:rsidRPr="00784CAD">
              <w:rPr>
                <w:rFonts w:ascii="Century Gothic" w:hAnsi="Century Gothic"/>
                <w:bCs/>
                <w:sz w:val="16"/>
                <w:szCs w:val="16"/>
                <w:lang w:val="es-ES"/>
              </w:rPr>
              <w:t>Planificar y ejecutar proyectos de investigación que contribuyan a la producción de conocimientos en el ámbito de Optometría, transmitiendo el saber científico por los medios habituales.</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bCs/>
                <w:sz w:val="16"/>
                <w:szCs w:val="16"/>
                <w:lang w:val="es-ES"/>
              </w:rPr>
            </w:pPr>
            <w:r w:rsidRPr="00784CAD">
              <w:rPr>
                <w:rFonts w:ascii="Century Gothic" w:hAnsi="Century Gothic"/>
                <w:bCs/>
                <w:sz w:val="16"/>
                <w:szCs w:val="16"/>
                <w:lang w:val="es-ES"/>
              </w:rPr>
              <w:t>Demostrar que comprende la estructura general de la disciplina Optometría y su conexión con disciplinas específicas y otras complementarias.</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bCs/>
                <w:sz w:val="16"/>
                <w:szCs w:val="16"/>
                <w:lang w:val="es-ES"/>
              </w:rPr>
            </w:pPr>
            <w:r w:rsidRPr="00784CAD">
              <w:rPr>
                <w:rFonts w:ascii="Century Gothic" w:hAnsi="Century Gothic"/>
                <w:bCs/>
                <w:sz w:val="16"/>
                <w:szCs w:val="16"/>
                <w:lang w:val="es-ES"/>
              </w:rPr>
              <w:t>Demostrar e implementar métodos de análisis crítico, desarrollo de teorías y su aplicación al campo disciplinar de la Optometría.</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i/>
                <w:iCs/>
                <w:sz w:val="16"/>
                <w:szCs w:val="16"/>
                <w:lang w:val="es-ES"/>
              </w:rPr>
            </w:pPr>
            <w:r w:rsidRPr="00784CAD">
              <w:rPr>
                <w:rFonts w:ascii="Century Gothic" w:hAnsi="Century Gothic"/>
                <w:bCs/>
                <w:sz w:val="16"/>
                <w:szCs w:val="16"/>
                <w:lang w:val="es-ES"/>
              </w:rPr>
              <w:t>Demostrar que posee conocimientos, habilidades y destrezas en la atención sanitaria del paciente.</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i/>
                <w:iCs/>
                <w:sz w:val="16"/>
                <w:szCs w:val="16"/>
                <w:lang w:val="es-ES"/>
              </w:rPr>
            </w:pPr>
            <w:r w:rsidRPr="00784CAD">
              <w:rPr>
                <w:rFonts w:ascii="Century Gothic" w:hAnsi="Century Gothic"/>
                <w:bCs/>
                <w:sz w:val="16"/>
                <w:szCs w:val="16"/>
                <w:lang w:val="es-ES"/>
              </w:rPr>
              <w:t>Demostrar capacidad para actuar como agente de atención primaria visual</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i/>
                <w:iCs/>
                <w:sz w:val="16"/>
                <w:szCs w:val="16"/>
                <w:lang w:val="es-ES"/>
              </w:rPr>
            </w:pPr>
            <w:r w:rsidRPr="00784CAD">
              <w:rPr>
                <w:rFonts w:ascii="Century Gothic" w:hAnsi="Century Gothic"/>
                <w:bCs/>
                <w:sz w:val="16"/>
                <w:szCs w:val="16"/>
                <w:lang w:val="es-ES"/>
              </w:rPr>
              <w:t>Demostrar capacidad para participar de forma efectiva en grupos de trabajo multidisciplinares en proyectos relacionados con la Optometría.</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i/>
                <w:iCs/>
                <w:sz w:val="16"/>
                <w:szCs w:val="16"/>
                <w:lang w:val="es-ES"/>
              </w:rPr>
            </w:pPr>
            <w:r w:rsidRPr="00784CAD">
              <w:rPr>
                <w:rFonts w:ascii="Century Gothic" w:hAnsi="Century Gothic"/>
                <w:bCs/>
                <w:sz w:val="16"/>
                <w:szCs w:val="16"/>
                <w:lang w:val="es-ES"/>
              </w:rPr>
              <w:t>Integrar los conocimientos adquiridos</w:t>
            </w:r>
          </w:p>
          <w:p w:rsidR="0055505A" w:rsidRPr="00784CAD" w:rsidRDefault="0055505A" w:rsidP="00365739">
            <w:pPr>
              <w:numPr>
                <w:ilvl w:val="0"/>
                <w:numId w:val="13"/>
              </w:numPr>
              <w:tabs>
                <w:tab w:val="clear" w:pos="720"/>
                <w:tab w:val="num" w:pos="288"/>
              </w:tabs>
              <w:spacing w:after="0" w:line="240" w:lineRule="auto"/>
              <w:ind w:left="284" w:firstLine="0"/>
              <w:rPr>
                <w:rFonts w:ascii="Century Gothic" w:hAnsi="Century Gothic"/>
                <w:i/>
                <w:iCs/>
                <w:sz w:val="16"/>
                <w:szCs w:val="16"/>
                <w:lang w:val="es-ES"/>
              </w:rPr>
            </w:pPr>
            <w:r w:rsidRPr="00784CAD">
              <w:rPr>
                <w:rFonts w:ascii="Century Gothic" w:hAnsi="Century Gothic"/>
                <w:bCs/>
                <w:sz w:val="16"/>
                <w:szCs w:val="16"/>
                <w:lang w:val="es-ES"/>
              </w:rPr>
              <w:t>Gestionar adecuadamente la información en el ámbito académico y profesional</w:t>
            </w:r>
          </w:p>
        </w:tc>
        <w:tc>
          <w:tcPr>
            <w:tcW w:w="3544"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Trabajo autónomo autorizado (23 ECTS)</w:t>
            </w:r>
          </w:p>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Tutorías (1ECTS)</w:t>
            </w:r>
          </w:p>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Preparación de la exposición y defensa de trabajos o memoria</w:t>
            </w:r>
          </w:p>
          <w:p w:rsidR="0055505A" w:rsidRPr="00784CAD" w:rsidRDefault="0055505A" w:rsidP="00365739">
            <w:pPr>
              <w:spacing w:after="0"/>
              <w:ind w:left="284"/>
              <w:rPr>
                <w:rFonts w:ascii="Century Gothic" w:hAnsi="Century Gothic"/>
                <w:color w:val="3366FF"/>
                <w:sz w:val="16"/>
                <w:szCs w:val="16"/>
                <w:lang w:val="es-ES"/>
              </w:rPr>
            </w:pPr>
            <w:r w:rsidRPr="00784CAD">
              <w:rPr>
                <w:rFonts w:ascii="Century Gothic" w:hAnsi="Century Gothic"/>
                <w:sz w:val="16"/>
                <w:szCs w:val="16"/>
                <w:lang w:val="es-ES"/>
              </w:rPr>
              <w:t>Competencias: Desarrollo de todas las competencias transversales e integración de las competencias específicas necesarias para el desarrollo del proyecto dependiendo del tema escogido por el estudiante.</w:t>
            </w:r>
          </w:p>
        </w:tc>
        <w:tc>
          <w:tcPr>
            <w:tcW w:w="2911" w:type="dxa"/>
          </w:tcPr>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Realización, exposición y defensa del proyecto</w:t>
            </w:r>
            <w:r>
              <w:rPr>
                <w:rFonts w:ascii="Century Gothic" w:hAnsi="Century Gothic"/>
                <w:sz w:val="16"/>
                <w:szCs w:val="16"/>
                <w:lang w:val="es-ES"/>
              </w:rPr>
              <w:t xml:space="preserve">. </w:t>
            </w:r>
          </w:p>
          <w:p w:rsidR="0055505A" w:rsidRPr="00784CAD" w:rsidRDefault="0055505A" w:rsidP="00365739">
            <w:pPr>
              <w:spacing w:after="0"/>
              <w:ind w:left="284"/>
              <w:rPr>
                <w:rFonts w:ascii="Century Gothic" w:hAnsi="Century Gothic"/>
                <w:sz w:val="16"/>
                <w:szCs w:val="16"/>
                <w:lang w:val="es-ES"/>
              </w:rPr>
            </w:pPr>
            <w:r w:rsidRPr="00784CAD">
              <w:rPr>
                <w:rFonts w:ascii="Century Gothic" w:hAnsi="Century Gothic"/>
                <w:sz w:val="16"/>
                <w:szCs w:val="16"/>
                <w:lang w:val="es-ES"/>
              </w:rPr>
              <w:t>Informe del</w:t>
            </w:r>
            <w:r>
              <w:rPr>
                <w:rFonts w:ascii="Century Gothic" w:hAnsi="Century Gothic"/>
                <w:sz w:val="16"/>
                <w:szCs w:val="16"/>
                <w:lang w:val="es-ES"/>
              </w:rPr>
              <w:t xml:space="preserve"> tutor.</w:t>
            </w:r>
          </w:p>
          <w:p w:rsidR="0055505A" w:rsidRPr="00784CAD" w:rsidRDefault="0055505A" w:rsidP="00365739">
            <w:pPr>
              <w:spacing w:after="0"/>
              <w:ind w:left="284"/>
              <w:rPr>
                <w:rFonts w:ascii="Century Gothic" w:hAnsi="Century Gothic"/>
                <w:color w:val="3366FF"/>
                <w:sz w:val="16"/>
                <w:szCs w:val="16"/>
                <w:lang w:val="es-ES"/>
              </w:rPr>
            </w:pPr>
            <w:r w:rsidRPr="00784CAD">
              <w:rPr>
                <w:rFonts w:ascii="Century Gothic" w:hAnsi="Century Gothic"/>
                <w:sz w:val="16"/>
                <w:szCs w:val="16"/>
                <w:lang w:val="es-ES"/>
              </w:rPr>
              <w:t>Competencias: evaluación de todas las competencias transversales y evaluación de la integración de las competencias específicas necesarias para el desarrollo del proyecto dependiendo del tema escogido por el estudiante.</w:t>
            </w:r>
          </w:p>
        </w:tc>
      </w:tr>
    </w:tbl>
    <w:p w:rsidR="0055505A" w:rsidRPr="00784CAD" w:rsidRDefault="0055505A" w:rsidP="0055505A">
      <w:pPr>
        <w:spacing w:after="0" w:line="240" w:lineRule="auto"/>
        <w:rPr>
          <w:rFonts w:ascii="Century Gothic" w:hAnsi="Century Gothic"/>
          <w:sz w:val="16"/>
          <w:szCs w:val="16"/>
          <w:lang w:val="es-ES"/>
        </w:rPr>
      </w:pPr>
    </w:p>
    <w:p w:rsidR="0055505A" w:rsidRPr="00784CAD" w:rsidRDefault="0055505A" w:rsidP="0055505A">
      <w:pPr>
        <w:spacing w:after="0" w:line="240" w:lineRule="auto"/>
        <w:rPr>
          <w:rFonts w:ascii="Century Gothic" w:hAnsi="Century Gothic"/>
          <w:sz w:val="16"/>
          <w:szCs w:val="16"/>
          <w:lang w:val="es-ES"/>
        </w:rPr>
      </w:pPr>
      <w:r w:rsidRPr="00784CAD">
        <w:rPr>
          <w:rFonts w:ascii="Century Gothic" w:hAnsi="Century Gothic"/>
          <w:sz w:val="16"/>
          <w:szCs w:val="16"/>
          <w:lang w:val="es-ES"/>
        </w:rPr>
        <w:t>Contenidos de la materia. Observaciones.</w:t>
      </w:r>
    </w:p>
    <w:tbl>
      <w:tblPr>
        <w:tblpPr w:leftFromText="141" w:rightFromText="141" w:vertAnchor="text" w:tblpY="1"/>
        <w:tblOverlap w:val="neve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tblPr>
      <w:tblGrid>
        <w:gridCol w:w="8644"/>
      </w:tblGrid>
      <w:tr w:rsidR="0055505A" w:rsidRPr="00784CAD" w:rsidTr="00365739">
        <w:tc>
          <w:tcPr>
            <w:tcW w:w="8644" w:type="dxa"/>
          </w:tcPr>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Elección de los casos, tema o problemas.</w:t>
            </w:r>
          </w:p>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Identificación de los conocimientos necesarios para el desarrollo del proyecto</w:t>
            </w:r>
          </w:p>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Búsqueda y selección de información</w:t>
            </w:r>
          </w:p>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Desarrollo del proyecto</w:t>
            </w:r>
          </w:p>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Redacción de la memoria</w:t>
            </w:r>
          </w:p>
          <w:p w:rsidR="0055505A" w:rsidRPr="00784CAD" w:rsidRDefault="0055505A" w:rsidP="00365739">
            <w:pPr>
              <w:numPr>
                <w:ilvl w:val="0"/>
                <w:numId w:val="14"/>
              </w:numPr>
              <w:spacing w:after="0" w:line="240" w:lineRule="auto"/>
              <w:rPr>
                <w:rFonts w:ascii="Century Gothic" w:hAnsi="Century Gothic"/>
                <w:sz w:val="16"/>
                <w:szCs w:val="16"/>
                <w:lang w:val="es-ES"/>
              </w:rPr>
            </w:pPr>
            <w:r w:rsidRPr="00784CAD">
              <w:rPr>
                <w:rFonts w:ascii="Century Gothic" w:hAnsi="Century Gothic"/>
                <w:sz w:val="16"/>
                <w:szCs w:val="16"/>
                <w:lang w:val="es-ES"/>
              </w:rPr>
              <w:t>Defensa / presentación del proyecto</w:t>
            </w:r>
          </w:p>
          <w:p w:rsidR="0055505A" w:rsidRPr="00784CAD" w:rsidRDefault="0055505A" w:rsidP="00365739">
            <w:pPr>
              <w:rPr>
                <w:rFonts w:ascii="Century Gothic" w:hAnsi="Century Gothic"/>
                <w:sz w:val="16"/>
                <w:szCs w:val="16"/>
                <w:lang w:val="es-ES"/>
              </w:rPr>
            </w:pPr>
            <w:r w:rsidRPr="00784CAD">
              <w:rPr>
                <w:rFonts w:ascii="Century Gothic" w:hAnsi="Century Gothic"/>
                <w:sz w:val="16"/>
                <w:szCs w:val="16"/>
                <w:lang w:val="es-ES"/>
              </w:rPr>
              <w:t>Una parte del TFG deberá ser redactado y defendido en inglés.</w:t>
            </w:r>
          </w:p>
        </w:tc>
      </w:tr>
    </w:tbl>
    <w:p w:rsidR="0055505A" w:rsidRDefault="0055505A" w:rsidP="00F628CC">
      <w:pPr>
        <w:pStyle w:val="Default"/>
      </w:pPr>
    </w:p>
    <w:p w:rsidR="0055505A" w:rsidRDefault="0055505A" w:rsidP="00F628CC">
      <w:pPr>
        <w:pStyle w:val="Default"/>
      </w:pPr>
    </w:p>
    <w:p w:rsidR="0055505A" w:rsidRPr="0055505A" w:rsidRDefault="0055505A" w:rsidP="00F628CC">
      <w:pPr>
        <w:pStyle w:val="Default"/>
        <w:rPr>
          <w:lang w:val="es-ES"/>
        </w:rPr>
      </w:pPr>
    </w:p>
    <w:p w:rsidR="00563CFC" w:rsidRPr="0009795D" w:rsidRDefault="00563CFC" w:rsidP="00563CFC">
      <w:pPr>
        <w:pStyle w:val="Default"/>
        <w:ind w:left="360" w:firstLine="0"/>
        <w:rPr>
          <w:lang w:eastAsia="es-ES"/>
        </w:rPr>
      </w:pPr>
    </w:p>
    <w:p w:rsidR="00563CFC" w:rsidRPr="00F628CC" w:rsidRDefault="00563CFC" w:rsidP="00F628CC">
      <w:pPr>
        <w:pStyle w:val="Default"/>
      </w:pPr>
    </w:p>
    <w:sectPr w:rsidR="00563CFC" w:rsidRPr="00F628CC" w:rsidSect="000A7753">
      <w:footerReference w:type="even" r:id="rId11"/>
      <w:footerReference w:type="default" r:id="rId12"/>
      <w:pgSz w:w="16838" w:h="11906" w:orient="landscape"/>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15F" w:rsidRDefault="0069115F">
      <w:pPr>
        <w:spacing w:after="0" w:line="240" w:lineRule="auto"/>
      </w:pPr>
      <w:r>
        <w:separator/>
      </w:r>
    </w:p>
  </w:endnote>
  <w:endnote w:type="continuationSeparator" w:id="0">
    <w:p w:rsidR="0069115F" w:rsidRDefault="006911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FB5" w:rsidRDefault="00B773BE" w:rsidP="00B47CA7">
    <w:pPr>
      <w:pStyle w:val="Peu"/>
      <w:framePr w:wrap="around" w:vAnchor="text" w:hAnchor="margin" w:xAlign="right" w:y="1"/>
      <w:rPr>
        <w:rStyle w:val="Nmerodepgina"/>
      </w:rPr>
    </w:pPr>
    <w:r>
      <w:rPr>
        <w:rStyle w:val="Nmerodepgina"/>
      </w:rPr>
      <w:fldChar w:fldCharType="begin"/>
    </w:r>
    <w:r w:rsidR="002B0FB5">
      <w:rPr>
        <w:rStyle w:val="Nmerodepgina"/>
      </w:rPr>
      <w:instrText xml:space="preserve">PAGE  </w:instrText>
    </w:r>
    <w:r>
      <w:rPr>
        <w:rStyle w:val="Nmerodepgina"/>
      </w:rPr>
      <w:fldChar w:fldCharType="end"/>
    </w:r>
  </w:p>
  <w:p w:rsidR="002B0FB5" w:rsidRDefault="002B0FB5" w:rsidP="00B47CA7">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A9C" w:rsidRPr="002F2A9C" w:rsidRDefault="002F2A9C" w:rsidP="00AE2993">
    <w:pPr>
      <w:pBdr>
        <w:top w:val="single" w:sz="4" w:space="1" w:color="999999"/>
      </w:pBdr>
      <w:jc w:val="right"/>
      <w:rPr>
        <w:rFonts w:ascii="Century Gothic" w:hAnsi="Century Gothic"/>
        <w:color w:val="808080"/>
        <w:sz w:val="4"/>
        <w:szCs w:val="4"/>
      </w:rPr>
    </w:pPr>
  </w:p>
  <w:p w:rsidR="002B0FB5" w:rsidRPr="00AE2993" w:rsidRDefault="002F2A9C" w:rsidP="002F2A9C">
    <w:pPr>
      <w:pBdr>
        <w:top w:val="single" w:sz="4" w:space="1" w:color="999999"/>
      </w:pBdr>
      <w:rPr>
        <w:rFonts w:ascii="Century Gothic" w:hAnsi="Century Gothic"/>
        <w:color w:val="808080"/>
        <w:sz w:val="16"/>
        <w:szCs w:val="16"/>
      </w:rPr>
    </w:pPr>
    <w:r>
      <w:rPr>
        <w:rFonts w:ascii="Century Gothic" w:hAnsi="Century Gothic"/>
        <w:color w:val="808080"/>
        <w:sz w:val="16"/>
        <w:szCs w:val="16"/>
      </w:rPr>
      <w:t>V.00</w:t>
    </w:r>
    <w:r w:rsidR="00563CFC">
      <w:rPr>
        <w:rFonts w:ascii="Century Gothic" w:hAnsi="Century Gothic"/>
        <w:color w:val="808080"/>
        <w:sz w:val="16"/>
        <w:szCs w:val="16"/>
      </w:rPr>
      <w:t xml:space="preserve"> – </w:t>
    </w:r>
    <w:r w:rsidR="00A969ED">
      <w:rPr>
        <w:rFonts w:ascii="Century Gothic" w:hAnsi="Century Gothic"/>
        <w:color w:val="808080"/>
        <w:sz w:val="16"/>
        <w:szCs w:val="16"/>
      </w:rPr>
      <w:t>Normativa del TFG en Òptica i Optometria</w:t>
    </w:r>
    <w:r w:rsidR="002B0FB5" w:rsidRPr="009127E0">
      <w:rPr>
        <w:rFonts w:ascii="Century Gothic" w:hAnsi="Century Gothic"/>
        <w:color w:val="808080"/>
        <w:sz w:val="16"/>
        <w:szCs w:val="16"/>
      </w:rPr>
      <w:tab/>
    </w:r>
    <w:r w:rsidR="002B0FB5">
      <w:rPr>
        <w:rFonts w:ascii="Century Gothic" w:hAnsi="Century Gothic"/>
        <w:color w:val="808080"/>
        <w:sz w:val="16"/>
        <w:szCs w:val="16"/>
      </w:rPr>
      <w:tab/>
    </w:r>
    <w:r w:rsidR="002B0FB5" w:rsidRPr="009127E0">
      <w:rPr>
        <w:rFonts w:ascii="Century Gothic" w:hAnsi="Century Gothic"/>
        <w:color w:val="808080"/>
        <w:sz w:val="16"/>
        <w:szCs w:val="16"/>
      </w:rPr>
      <w:tab/>
    </w:r>
    <w:r w:rsidR="002B0FB5" w:rsidRPr="009127E0">
      <w:rPr>
        <w:rFonts w:ascii="Century Gothic" w:hAnsi="Century Gothic"/>
        <w:color w:val="808080"/>
        <w:sz w:val="16"/>
        <w:szCs w:val="16"/>
      </w:rPr>
      <w:tab/>
      <w:t xml:space="preserve">      </w:t>
    </w:r>
    <w:r w:rsidR="00B773BE" w:rsidRPr="009127E0">
      <w:rPr>
        <w:rStyle w:val="Nmerodepgina"/>
        <w:rFonts w:ascii="Century Gothic" w:hAnsi="Century Gothic"/>
        <w:color w:val="808080"/>
        <w:sz w:val="16"/>
        <w:szCs w:val="16"/>
      </w:rPr>
      <w:fldChar w:fldCharType="begin"/>
    </w:r>
    <w:r w:rsidR="002B0FB5" w:rsidRPr="009127E0">
      <w:rPr>
        <w:rStyle w:val="Nmerodepgina"/>
        <w:rFonts w:ascii="Century Gothic" w:hAnsi="Century Gothic"/>
        <w:color w:val="808080"/>
        <w:sz w:val="16"/>
        <w:szCs w:val="16"/>
      </w:rPr>
      <w:instrText xml:space="preserve"> PAGE </w:instrText>
    </w:r>
    <w:r w:rsidR="00B773BE" w:rsidRPr="009127E0">
      <w:rPr>
        <w:rStyle w:val="Nmerodepgina"/>
        <w:rFonts w:ascii="Century Gothic" w:hAnsi="Century Gothic"/>
        <w:color w:val="808080"/>
        <w:sz w:val="16"/>
        <w:szCs w:val="16"/>
      </w:rPr>
      <w:fldChar w:fldCharType="separate"/>
    </w:r>
    <w:r w:rsidR="00C10F0E">
      <w:rPr>
        <w:rStyle w:val="Nmerodepgina"/>
        <w:rFonts w:ascii="Century Gothic" w:hAnsi="Century Gothic"/>
        <w:noProof/>
        <w:color w:val="808080"/>
        <w:sz w:val="16"/>
        <w:szCs w:val="16"/>
      </w:rPr>
      <w:t>11</w:t>
    </w:r>
    <w:r w:rsidR="00B773BE" w:rsidRPr="009127E0">
      <w:rPr>
        <w:rStyle w:val="Nmerodepgina"/>
        <w:rFonts w:ascii="Century Gothic" w:hAnsi="Century Gothic"/>
        <w:color w:val="808080"/>
        <w:sz w:val="16"/>
        <w:szCs w:val="16"/>
      </w:rPr>
      <w:fldChar w:fldCharType="end"/>
    </w:r>
    <w:r w:rsidR="002B0FB5">
      <w:rPr>
        <w:rStyle w:val="Nmerodepgina"/>
        <w:rFonts w:ascii="Century Gothic" w:hAnsi="Century Gothic"/>
        <w:color w:val="808080"/>
        <w:sz w:val="16"/>
        <w:szCs w:val="16"/>
      </w:rPr>
      <w:t>/</w:t>
    </w:r>
    <w:r w:rsidR="00B773BE" w:rsidRPr="00B94FE8">
      <w:rPr>
        <w:rStyle w:val="Nmerodepgina"/>
        <w:rFonts w:ascii="Century Gothic" w:hAnsi="Century Gothic"/>
        <w:color w:val="808080"/>
        <w:sz w:val="16"/>
        <w:szCs w:val="16"/>
      </w:rPr>
      <w:fldChar w:fldCharType="begin"/>
    </w:r>
    <w:r w:rsidR="002B0FB5" w:rsidRPr="00B94FE8">
      <w:rPr>
        <w:rStyle w:val="Nmerodepgina"/>
        <w:rFonts w:ascii="Century Gothic" w:hAnsi="Century Gothic"/>
        <w:color w:val="808080"/>
        <w:sz w:val="16"/>
        <w:szCs w:val="16"/>
      </w:rPr>
      <w:instrText xml:space="preserve"> NUMPAGES </w:instrText>
    </w:r>
    <w:r w:rsidR="00B773BE" w:rsidRPr="00B94FE8">
      <w:rPr>
        <w:rStyle w:val="Nmerodepgina"/>
        <w:rFonts w:ascii="Century Gothic" w:hAnsi="Century Gothic"/>
        <w:color w:val="808080"/>
        <w:sz w:val="16"/>
        <w:szCs w:val="16"/>
      </w:rPr>
      <w:fldChar w:fldCharType="separate"/>
    </w:r>
    <w:r w:rsidR="00C10F0E">
      <w:rPr>
        <w:rStyle w:val="Nmerodepgina"/>
        <w:rFonts w:ascii="Century Gothic" w:hAnsi="Century Gothic"/>
        <w:noProof/>
        <w:color w:val="808080"/>
        <w:sz w:val="16"/>
        <w:szCs w:val="16"/>
      </w:rPr>
      <w:t>13</w:t>
    </w:r>
    <w:r w:rsidR="00B773BE" w:rsidRPr="00B94FE8">
      <w:rPr>
        <w:rStyle w:val="Nmerodepgina"/>
        <w:rFonts w:ascii="Century Gothic" w:hAnsi="Century Gothic"/>
        <w:color w:val="80808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05A" w:rsidRDefault="00B773BE" w:rsidP="00B47CA7">
    <w:pPr>
      <w:pStyle w:val="Peu"/>
      <w:framePr w:wrap="around" w:vAnchor="text" w:hAnchor="margin" w:xAlign="right" w:y="1"/>
      <w:rPr>
        <w:rStyle w:val="Nmerodepgina"/>
      </w:rPr>
    </w:pPr>
    <w:r>
      <w:rPr>
        <w:rStyle w:val="Nmerodepgina"/>
      </w:rPr>
      <w:fldChar w:fldCharType="begin"/>
    </w:r>
    <w:r w:rsidR="0055505A">
      <w:rPr>
        <w:rStyle w:val="Nmerodepgina"/>
      </w:rPr>
      <w:instrText xml:space="preserve">PAGE  </w:instrText>
    </w:r>
    <w:r>
      <w:rPr>
        <w:rStyle w:val="Nmerodepgina"/>
      </w:rPr>
      <w:fldChar w:fldCharType="end"/>
    </w:r>
  </w:p>
  <w:p w:rsidR="0055505A" w:rsidRDefault="0055505A" w:rsidP="00B47CA7">
    <w:pPr>
      <w:pStyle w:val="Peu"/>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05A" w:rsidRPr="00AE2993" w:rsidRDefault="0055505A" w:rsidP="00AE2993">
    <w:pPr>
      <w:pBdr>
        <w:top w:val="single" w:sz="4" w:space="1" w:color="999999"/>
      </w:pBdr>
      <w:jc w:val="right"/>
      <w:rPr>
        <w:rFonts w:ascii="Century Gothic" w:hAnsi="Century Gothic"/>
        <w:color w:val="808080"/>
        <w:sz w:val="16"/>
        <w:szCs w:val="16"/>
      </w:rPr>
    </w:pPr>
    <w:r>
      <w:rPr>
        <w:rFonts w:ascii="Century Gothic" w:hAnsi="Century Gothic"/>
        <w:color w:val="808080"/>
        <w:sz w:val="16"/>
        <w:szCs w:val="16"/>
      </w:rPr>
      <w:t>V.01 – Aspectes normatius i organitzatius del TFG-FOOT</w:t>
    </w:r>
    <w:r w:rsidRPr="009127E0">
      <w:rPr>
        <w:rFonts w:ascii="Century Gothic" w:hAnsi="Century Gothic"/>
        <w:color w:val="808080"/>
        <w:sz w:val="16"/>
        <w:szCs w:val="16"/>
      </w:rPr>
      <w:tab/>
    </w:r>
    <w:r w:rsidRPr="009127E0">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Pr>
        <w:rFonts w:ascii="Century Gothic" w:hAnsi="Century Gothic"/>
        <w:color w:val="808080"/>
        <w:sz w:val="16"/>
        <w:szCs w:val="16"/>
      </w:rPr>
      <w:tab/>
    </w:r>
    <w:r w:rsidRPr="009127E0">
      <w:rPr>
        <w:rFonts w:ascii="Century Gothic" w:hAnsi="Century Gothic"/>
        <w:color w:val="808080"/>
        <w:sz w:val="16"/>
        <w:szCs w:val="16"/>
      </w:rPr>
      <w:tab/>
    </w:r>
    <w:r w:rsidRPr="009127E0">
      <w:rPr>
        <w:rFonts w:ascii="Century Gothic" w:hAnsi="Century Gothic"/>
        <w:color w:val="808080"/>
        <w:sz w:val="16"/>
        <w:szCs w:val="16"/>
      </w:rPr>
      <w:tab/>
      <w:t xml:space="preserve">      </w:t>
    </w:r>
    <w:r w:rsidR="00B773BE" w:rsidRPr="009127E0">
      <w:rPr>
        <w:rStyle w:val="Nmerodepgina"/>
        <w:rFonts w:ascii="Century Gothic" w:hAnsi="Century Gothic"/>
        <w:color w:val="808080"/>
        <w:sz w:val="16"/>
        <w:szCs w:val="16"/>
      </w:rPr>
      <w:fldChar w:fldCharType="begin"/>
    </w:r>
    <w:r w:rsidRPr="009127E0">
      <w:rPr>
        <w:rStyle w:val="Nmerodepgina"/>
        <w:rFonts w:ascii="Century Gothic" w:hAnsi="Century Gothic"/>
        <w:color w:val="808080"/>
        <w:sz w:val="16"/>
        <w:szCs w:val="16"/>
      </w:rPr>
      <w:instrText xml:space="preserve"> PAGE </w:instrText>
    </w:r>
    <w:r w:rsidR="00B773BE" w:rsidRPr="009127E0">
      <w:rPr>
        <w:rStyle w:val="Nmerodepgina"/>
        <w:rFonts w:ascii="Century Gothic" w:hAnsi="Century Gothic"/>
        <w:color w:val="808080"/>
        <w:sz w:val="16"/>
        <w:szCs w:val="16"/>
      </w:rPr>
      <w:fldChar w:fldCharType="separate"/>
    </w:r>
    <w:r w:rsidR="00C10F0E">
      <w:rPr>
        <w:rStyle w:val="Nmerodepgina"/>
        <w:rFonts w:ascii="Century Gothic" w:hAnsi="Century Gothic"/>
        <w:noProof/>
        <w:color w:val="808080"/>
        <w:sz w:val="16"/>
        <w:szCs w:val="16"/>
      </w:rPr>
      <w:t>13</w:t>
    </w:r>
    <w:r w:rsidR="00B773BE" w:rsidRPr="009127E0">
      <w:rPr>
        <w:rStyle w:val="Nmerodepgina"/>
        <w:rFonts w:ascii="Century Gothic" w:hAnsi="Century Gothic"/>
        <w:color w:val="808080"/>
        <w:sz w:val="16"/>
        <w:szCs w:val="16"/>
      </w:rPr>
      <w:fldChar w:fldCharType="end"/>
    </w:r>
    <w:r>
      <w:rPr>
        <w:rStyle w:val="Nmerodepgina"/>
        <w:rFonts w:ascii="Century Gothic" w:hAnsi="Century Gothic"/>
        <w:color w:val="808080"/>
        <w:sz w:val="16"/>
        <w:szCs w:val="16"/>
      </w:rPr>
      <w:t>/</w:t>
    </w:r>
    <w:r w:rsidR="00B773BE" w:rsidRPr="00B94FE8">
      <w:rPr>
        <w:rStyle w:val="Nmerodepgina"/>
        <w:rFonts w:ascii="Century Gothic" w:hAnsi="Century Gothic"/>
        <w:color w:val="808080"/>
        <w:sz w:val="16"/>
        <w:szCs w:val="16"/>
      </w:rPr>
      <w:fldChar w:fldCharType="begin"/>
    </w:r>
    <w:r w:rsidRPr="00B94FE8">
      <w:rPr>
        <w:rStyle w:val="Nmerodepgina"/>
        <w:rFonts w:ascii="Century Gothic" w:hAnsi="Century Gothic"/>
        <w:color w:val="808080"/>
        <w:sz w:val="16"/>
        <w:szCs w:val="16"/>
      </w:rPr>
      <w:instrText xml:space="preserve"> NUMPAGES </w:instrText>
    </w:r>
    <w:r w:rsidR="00B773BE" w:rsidRPr="00B94FE8">
      <w:rPr>
        <w:rStyle w:val="Nmerodepgina"/>
        <w:rFonts w:ascii="Century Gothic" w:hAnsi="Century Gothic"/>
        <w:color w:val="808080"/>
        <w:sz w:val="16"/>
        <w:szCs w:val="16"/>
      </w:rPr>
      <w:fldChar w:fldCharType="separate"/>
    </w:r>
    <w:r w:rsidR="00C10F0E">
      <w:rPr>
        <w:rStyle w:val="Nmerodepgina"/>
        <w:rFonts w:ascii="Century Gothic" w:hAnsi="Century Gothic"/>
        <w:noProof/>
        <w:color w:val="808080"/>
        <w:sz w:val="16"/>
        <w:szCs w:val="16"/>
      </w:rPr>
      <w:t>13</w:t>
    </w:r>
    <w:r w:rsidR="00B773BE" w:rsidRPr="00B94FE8">
      <w:rPr>
        <w:rStyle w:val="Nmerodepgina"/>
        <w:rFonts w:ascii="Century Gothic" w:hAnsi="Century Gothic"/>
        <w:color w:val="80808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15F" w:rsidRDefault="0069115F">
      <w:pPr>
        <w:spacing w:after="0" w:line="240" w:lineRule="auto"/>
      </w:pPr>
      <w:r>
        <w:separator/>
      </w:r>
    </w:p>
  </w:footnote>
  <w:footnote w:type="continuationSeparator" w:id="0">
    <w:p w:rsidR="0069115F" w:rsidRDefault="006911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37A65"/>
    <w:multiLevelType w:val="hybridMultilevel"/>
    <w:tmpl w:val="ACC0F6CE"/>
    <w:lvl w:ilvl="0" w:tplc="0002B3F6">
      <w:start w:val="1"/>
      <w:numFmt w:val="bullet"/>
      <w:lvlText w:val=""/>
      <w:lvlJc w:val="left"/>
      <w:pPr>
        <w:ind w:left="2136" w:hanging="360"/>
      </w:pPr>
      <w:rPr>
        <w:rFonts w:ascii="Wingdings" w:hAnsi="Wingdings" w:hint="default"/>
        <w:sz w:val="16"/>
        <w:szCs w:val="16"/>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
    <w:nsid w:val="045C5D9C"/>
    <w:multiLevelType w:val="hybridMultilevel"/>
    <w:tmpl w:val="721073D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5B1D20"/>
    <w:multiLevelType w:val="hybridMultilevel"/>
    <w:tmpl w:val="05EC77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6AF24F7"/>
    <w:multiLevelType w:val="hybridMultilevel"/>
    <w:tmpl w:val="91F04666"/>
    <w:lvl w:ilvl="0" w:tplc="1DC0B0B0">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0F710F81"/>
    <w:multiLevelType w:val="multilevel"/>
    <w:tmpl w:val="85A0AD3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0A891DA"/>
    <w:multiLevelType w:val="hybridMultilevel"/>
    <w:tmpl w:val="2BF4DA0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0D563E5"/>
    <w:multiLevelType w:val="multilevel"/>
    <w:tmpl w:val="287EE09A"/>
    <w:lvl w:ilvl="0">
      <w:numFmt w:val="decimal"/>
      <w:lvlText w:val="%1."/>
      <w:lvlJc w:val="left"/>
      <w:pPr>
        <w:ind w:left="1063" w:hanging="360"/>
      </w:pPr>
      <w:rPr>
        <w:rFonts w:hint="default"/>
        <w:b/>
      </w:rPr>
    </w:lvl>
    <w:lvl w:ilvl="1">
      <w:start w:val="1"/>
      <w:numFmt w:val="decimal"/>
      <w:isLgl/>
      <w:lvlText w:val="%1.%2."/>
      <w:lvlJc w:val="left"/>
      <w:pPr>
        <w:ind w:left="1423" w:hanging="720"/>
      </w:pPr>
      <w:rPr>
        <w:rFonts w:hint="default"/>
      </w:rPr>
    </w:lvl>
    <w:lvl w:ilvl="2">
      <w:start w:val="1"/>
      <w:numFmt w:val="decimal"/>
      <w:isLgl/>
      <w:lvlText w:val="%1.%2.%3."/>
      <w:lvlJc w:val="left"/>
      <w:pPr>
        <w:ind w:left="1423" w:hanging="720"/>
      </w:pPr>
      <w:rPr>
        <w:rFonts w:hint="default"/>
      </w:rPr>
    </w:lvl>
    <w:lvl w:ilvl="3">
      <w:start w:val="1"/>
      <w:numFmt w:val="decimal"/>
      <w:isLgl/>
      <w:lvlText w:val="%1.%2.%3.%4."/>
      <w:lvlJc w:val="left"/>
      <w:pPr>
        <w:ind w:left="1783" w:hanging="1080"/>
      </w:pPr>
      <w:rPr>
        <w:rFonts w:hint="default"/>
      </w:rPr>
    </w:lvl>
    <w:lvl w:ilvl="4">
      <w:start w:val="1"/>
      <w:numFmt w:val="decimal"/>
      <w:isLgl/>
      <w:lvlText w:val="%1.%2.%3.%4.%5."/>
      <w:lvlJc w:val="left"/>
      <w:pPr>
        <w:ind w:left="1783" w:hanging="1080"/>
      </w:pPr>
      <w:rPr>
        <w:rFonts w:hint="default"/>
      </w:rPr>
    </w:lvl>
    <w:lvl w:ilvl="5">
      <w:start w:val="1"/>
      <w:numFmt w:val="decimal"/>
      <w:isLgl/>
      <w:lvlText w:val="%1.%2.%3.%4.%5.%6."/>
      <w:lvlJc w:val="left"/>
      <w:pPr>
        <w:ind w:left="2143" w:hanging="1440"/>
      </w:pPr>
      <w:rPr>
        <w:rFonts w:hint="default"/>
      </w:rPr>
    </w:lvl>
    <w:lvl w:ilvl="6">
      <w:start w:val="1"/>
      <w:numFmt w:val="decimal"/>
      <w:isLgl/>
      <w:lvlText w:val="%1.%2.%3.%4.%5.%6.%7."/>
      <w:lvlJc w:val="left"/>
      <w:pPr>
        <w:ind w:left="2143" w:hanging="1440"/>
      </w:pPr>
      <w:rPr>
        <w:rFonts w:hint="default"/>
      </w:rPr>
    </w:lvl>
    <w:lvl w:ilvl="7">
      <w:start w:val="1"/>
      <w:numFmt w:val="decimal"/>
      <w:isLgl/>
      <w:lvlText w:val="%1.%2.%3.%4.%5.%6.%7.%8."/>
      <w:lvlJc w:val="left"/>
      <w:pPr>
        <w:ind w:left="2503" w:hanging="1800"/>
      </w:pPr>
      <w:rPr>
        <w:rFonts w:hint="default"/>
      </w:rPr>
    </w:lvl>
    <w:lvl w:ilvl="8">
      <w:start w:val="1"/>
      <w:numFmt w:val="decimal"/>
      <w:isLgl/>
      <w:lvlText w:val="%1.%2.%3.%4.%5.%6.%7.%8.%9."/>
      <w:lvlJc w:val="left"/>
      <w:pPr>
        <w:ind w:left="2863" w:hanging="2160"/>
      </w:pPr>
      <w:rPr>
        <w:rFonts w:hint="default"/>
      </w:rPr>
    </w:lvl>
  </w:abstractNum>
  <w:abstractNum w:abstractNumId="7">
    <w:nsid w:val="110A595E"/>
    <w:multiLevelType w:val="hybridMultilevel"/>
    <w:tmpl w:val="6E1461CE"/>
    <w:lvl w:ilvl="0" w:tplc="0C0A0001">
      <w:start w:val="1"/>
      <w:numFmt w:val="bullet"/>
      <w:lvlText w:val=""/>
      <w:lvlJc w:val="left"/>
      <w:pPr>
        <w:ind w:left="2210" w:hanging="360"/>
      </w:pPr>
      <w:rPr>
        <w:rFonts w:ascii="Symbol" w:hAnsi="Symbol" w:hint="default"/>
      </w:rPr>
    </w:lvl>
    <w:lvl w:ilvl="1" w:tplc="0C0A0003" w:tentative="1">
      <w:start w:val="1"/>
      <w:numFmt w:val="bullet"/>
      <w:lvlText w:val="o"/>
      <w:lvlJc w:val="left"/>
      <w:pPr>
        <w:ind w:left="2930" w:hanging="360"/>
      </w:pPr>
      <w:rPr>
        <w:rFonts w:ascii="Courier New" w:hAnsi="Courier New" w:cs="Courier New" w:hint="default"/>
      </w:rPr>
    </w:lvl>
    <w:lvl w:ilvl="2" w:tplc="0C0A0005" w:tentative="1">
      <w:start w:val="1"/>
      <w:numFmt w:val="bullet"/>
      <w:lvlText w:val=""/>
      <w:lvlJc w:val="left"/>
      <w:pPr>
        <w:ind w:left="3650" w:hanging="360"/>
      </w:pPr>
      <w:rPr>
        <w:rFonts w:ascii="Wingdings" w:hAnsi="Wingdings" w:hint="default"/>
      </w:rPr>
    </w:lvl>
    <w:lvl w:ilvl="3" w:tplc="0C0A0001" w:tentative="1">
      <w:start w:val="1"/>
      <w:numFmt w:val="bullet"/>
      <w:lvlText w:val=""/>
      <w:lvlJc w:val="left"/>
      <w:pPr>
        <w:ind w:left="4370" w:hanging="360"/>
      </w:pPr>
      <w:rPr>
        <w:rFonts w:ascii="Symbol" w:hAnsi="Symbol" w:hint="default"/>
      </w:rPr>
    </w:lvl>
    <w:lvl w:ilvl="4" w:tplc="0C0A0003" w:tentative="1">
      <w:start w:val="1"/>
      <w:numFmt w:val="bullet"/>
      <w:lvlText w:val="o"/>
      <w:lvlJc w:val="left"/>
      <w:pPr>
        <w:ind w:left="5090" w:hanging="360"/>
      </w:pPr>
      <w:rPr>
        <w:rFonts w:ascii="Courier New" w:hAnsi="Courier New" w:cs="Courier New" w:hint="default"/>
      </w:rPr>
    </w:lvl>
    <w:lvl w:ilvl="5" w:tplc="0C0A0005" w:tentative="1">
      <w:start w:val="1"/>
      <w:numFmt w:val="bullet"/>
      <w:lvlText w:val=""/>
      <w:lvlJc w:val="left"/>
      <w:pPr>
        <w:ind w:left="5810" w:hanging="360"/>
      </w:pPr>
      <w:rPr>
        <w:rFonts w:ascii="Wingdings" w:hAnsi="Wingdings" w:hint="default"/>
      </w:rPr>
    </w:lvl>
    <w:lvl w:ilvl="6" w:tplc="0C0A0001" w:tentative="1">
      <w:start w:val="1"/>
      <w:numFmt w:val="bullet"/>
      <w:lvlText w:val=""/>
      <w:lvlJc w:val="left"/>
      <w:pPr>
        <w:ind w:left="6530" w:hanging="360"/>
      </w:pPr>
      <w:rPr>
        <w:rFonts w:ascii="Symbol" w:hAnsi="Symbol" w:hint="default"/>
      </w:rPr>
    </w:lvl>
    <w:lvl w:ilvl="7" w:tplc="0C0A0003" w:tentative="1">
      <w:start w:val="1"/>
      <w:numFmt w:val="bullet"/>
      <w:lvlText w:val="o"/>
      <w:lvlJc w:val="left"/>
      <w:pPr>
        <w:ind w:left="7250" w:hanging="360"/>
      </w:pPr>
      <w:rPr>
        <w:rFonts w:ascii="Courier New" w:hAnsi="Courier New" w:cs="Courier New" w:hint="default"/>
      </w:rPr>
    </w:lvl>
    <w:lvl w:ilvl="8" w:tplc="0C0A0005" w:tentative="1">
      <w:start w:val="1"/>
      <w:numFmt w:val="bullet"/>
      <w:lvlText w:val=""/>
      <w:lvlJc w:val="left"/>
      <w:pPr>
        <w:ind w:left="7970" w:hanging="360"/>
      </w:pPr>
      <w:rPr>
        <w:rFonts w:ascii="Wingdings" w:hAnsi="Wingdings" w:hint="default"/>
      </w:rPr>
    </w:lvl>
  </w:abstractNum>
  <w:abstractNum w:abstractNumId="8">
    <w:nsid w:val="125F6876"/>
    <w:multiLevelType w:val="hybridMultilevel"/>
    <w:tmpl w:val="8C587790"/>
    <w:lvl w:ilvl="0" w:tplc="FD323166">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9">
    <w:nsid w:val="15C45CCF"/>
    <w:multiLevelType w:val="hybridMultilevel"/>
    <w:tmpl w:val="E92C61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1B8FA10E"/>
    <w:multiLevelType w:val="hybridMultilevel"/>
    <w:tmpl w:val="1307F1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D9057A2"/>
    <w:multiLevelType w:val="hybridMultilevel"/>
    <w:tmpl w:val="44B8A148"/>
    <w:lvl w:ilvl="0" w:tplc="88DC00E8">
      <w:numFmt w:val="decimal"/>
      <w:lvlText w:val="%1."/>
      <w:lvlJc w:val="left"/>
      <w:pPr>
        <w:ind w:left="2204" w:hanging="360"/>
      </w:pPr>
      <w:rPr>
        <w:rFonts w:hint="default"/>
      </w:rPr>
    </w:lvl>
    <w:lvl w:ilvl="1" w:tplc="04030019" w:tentative="1">
      <w:start w:val="1"/>
      <w:numFmt w:val="lowerLetter"/>
      <w:lvlText w:val="%2."/>
      <w:lvlJc w:val="left"/>
      <w:pPr>
        <w:ind w:left="2924" w:hanging="360"/>
      </w:pPr>
    </w:lvl>
    <w:lvl w:ilvl="2" w:tplc="0403001B" w:tentative="1">
      <w:start w:val="1"/>
      <w:numFmt w:val="lowerRoman"/>
      <w:lvlText w:val="%3."/>
      <w:lvlJc w:val="right"/>
      <w:pPr>
        <w:ind w:left="3644" w:hanging="180"/>
      </w:pPr>
    </w:lvl>
    <w:lvl w:ilvl="3" w:tplc="0403000F" w:tentative="1">
      <w:start w:val="1"/>
      <w:numFmt w:val="decimal"/>
      <w:lvlText w:val="%4."/>
      <w:lvlJc w:val="left"/>
      <w:pPr>
        <w:ind w:left="4364" w:hanging="360"/>
      </w:pPr>
    </w:lvl>
    <w:lvl w:ilvl="4" w:tplc="04030019" w:tentative="1">
      <w:start w:val="1"/>
      <w:numFmt w:val="lowerLetter"/>
      <w:lvlText w:val="%5."/>
      <w:lvlJc w:val="left"/>
      <w:pPr>
        <w:ind w:left="5084" w:hanging="360"/>
      </w:pPr>
    </w:lvl>
    <w:lvl w:ilvl="5" w:tplc="0403001B" w:tentative="1">
      <w:start w:val="1"/>
      <w:numFmt w:val="lowerRoman"/>
      <w:lvlText w:val="%6."/>
      <w:lvlJc w:val="right"/>
      <w:pPr>
        <w:ind w:left="5804" w:hanging="180"/>
      </w:pPr>
    </w:lvl>
    <w:lvl w:ilvl="6" w:tplc="0403000F" w:tentative="1">
      <w:start w:val="1"/>
      <w:numFmt w:val="decimal"/>
      <w:lvlText w:val="%7."/>
      <w:lvlJc w:val="left"/>
      <w:pPr>
        <w:ind w:left="6524" w:hanging="360"/>
      </w:pPr>
    </w:lvl>
    <w:lvl w:ilvl="7" w:tplc="04030019" w:tentative="1">
      <w:start w:val="1"/>
      <w:numFmt w:val="lowerLetter"/>
      <w:lvlText w:val="%8."/>
      <w:lvlJc w:val="left"/>
      <w:pPr>
        <w:ind w:left="7244" w:hanging="360"/>
      </w:pPr>
    </w:lvl>
    <w:lvl w:ilvl="8" w:tplc="0403001B" w:tentative="1">
      <w:start w:val="1"/>
      <w:numFmt w:val="lowerRoman"/>
      <w:lvlText w:val="%9."/>
      <w:lvlJc w:val="right"/>
      <w:pPr>
        <w:ind w:left="7964" w:hanging="180"/>
      </w:pPr>
    </w:lvl>
  </w:abstractNum>
  <w:abstractNum w:abstractNumId="12">
    <w:nsid w:val="1E206906"/>
    <w:multiLevelType w:val="hybridMultilevel"/>
    <w:tmpl w:val="9D24E74A"/>
    <w:lvl w:ilvl="0" w:tplc="B5169BB0">
      <w:start w:val="10"/>
      <w:numFmt w:val="decimal"/>
      <w:lvlText w:val="%1."/>
      <w:lvlJc w:val="left"/>
      <w:pPr>
        <w:ind w:left="1080" w:hanging="360"/>
      </w:pPr>
      <w:rPr>
        <w:rFonts w:hint="default"/>
      </w:rPr>
    </w:lvl>
    <w:lvl w:ilvl="1" w:tplc="0C0A0019" w:tentative="1">
      <w:start w:val="1"/>
      <w:numFmt w:val="lowerLetter"/>
      <w:lvlText w:val="%2."/>
      <w:lvlJc w:val="left"/>
      <w:pPr>
        <w:ind w:left="-2072" w:hanging="360"/>
      </w:pPr>
    </w:lvl>
    <w:lvl w:ilvl="2" w:tplc="0C0A001B" w:tentative="1">
      <w:start w:val="1"/>
      <w:numFmt w:val="lowerRoman"/>
      <w:lvlText w:val="%3."/>
      <w:lvlJc w:val="right"/>
      <w:pPr>
        <w:ind w:left="-1352" w:hanging="180"/>
      </w:pPr>
    </w:lvl>
    <w:lvl w:ilvl="3" w:tplc="0C0A000F" w:tentative="1">
      <w:start w:val="1"/>
      <w:numFmt w:val="decimal"/>
      <w:lvlText w:val="%4."/>
      <w:lvlJc w:val="left"/>
      <w:pPr>
        <w:ind w:left="-632" w:hanging="360"/>
      </w:pPr>
    </w:lvl>
    <w:lvl w:ilvl="4" w:tplc="0C0A0019" w:tentative="1">
      <w:start w:val="1"/>
      <w:numFmt w:val="lowerLetter"/>
      <w:lvlText w:val="%5."/>
      <w:lvlJc w:val="left"/>
      <w:pPr>
        <w:ind w:left="88" w:hanging="360"/>
      </w:pPr>
    </w:lvl>
    <w:lvl w:ilvl="5" w:tplc="0C0A001B" w:tentative="1">
      <w:start w:val="1"/>
      <w:numFmt w:val="lowerRoman"/>
      <w:lvlText w:val="%6."/>
      <w:lvlJc w:val="right"/>
      <w:pPr>
        <w:ind w:left="808" w:hanging="180"/>
      </w:pPr>
    </w:lvl>
    <w:lvl w:ilvl="6" w:tplc="0C0A000F" w:tentative="1">
      <w:start w:val="1"/>
      <w:numFmt w:val="decimal"/>
      <w:lvlText w:val="%7."/>
      <w:lvlJc w:val="left"/>
      <w:pPr>
        <w:ind w:left="1528" w:hanging="360"/>
      </w:pPr>
    </w:lvl>
    <w:lvl w:ilvl="7" w:tplc="0C0A0019" w:tentative="1">
      <w:start w:val="1"/>
      <w:numFmt w:val="lowerLetter"/>
      <w:lvlText w:val="%8."/>
      <w:lvlJc w:val="left"/>
      <w:pPr>
        <w:ind w:left="2248" w:hanging="360"/>
      </w:pPr>
    </w:lvl>
    <w:lvl w:ilvl="8" w:tplc="0C0A001B" w:tentative="1">
      <w:start w:val="1"/>
      <w:numFmt w:val="lowerRoman"/>
      <w:lvlText w:val="%9."/>
      <w:lvlJc w:val="right"/>
      <w:pPr>
        <w:ind w:left="2968" w:hanging="180"/>
      </w:pPr>
    </w:lvl>
  </w:abstractNum>
  <w:abstractNum w:abstractNumId="13">
    <w:nsid w:val="1E7E11D4"/>
    <w:multiLevelType w:val="hybridMultilevel"/>
    <w:tmpl w:val="FD08C992"/>
    <w:lvl w:ilvl="0" w:tplc="2F80B6B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28E6432"/>
    <w:multiLevelType w:val="hybridMultilevel"/>
    <w:tmpl w:val="4D3416DE"/>
    <w:lvl w:ilvl="0" w:tplc="916431A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1791F28"/>
    <w:multiLevelType w:val="multilevel"/>
    <w:tmpl w:val="FC1A3CA2"/>
    <w:lvl w:ilvl="0">
      <w:start w:val="6"/>
      <w:numFmt w:val="decimal"/>
      <w:lvlText w:val="%1."/>
      <w:lvlJc w:val="left"/>
      <w:pPr>
        <w:ind w:left="525" w:hanging="525"/>
      </w:pPr>
      <w:rPr>
        <w:rFonts w:hint="default"/>
      </w:rPr>
    </w:lvl>
    <w:lvl w:ilvl="1">
      <w:start w:val="12"/>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664" w:hanging="2160"/>
      </w:pPr>
      <w:rPr>
        <w:rFonts w:hint="default"/>
      </w:rPr>
    </w:lvl>
  </w:abstractNum>
  <w:abstractNum w:abstractNumId="16">
    <w:nsid w:val="327A3B88"/>
    <w:multiLevelType w:val="multilevel"/>
    <w:tmpl w:val="355E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7EC576"/>
    <w:multiLevelType w:val="hybridMultilevel"/>
    <w:tmpl w:val="F0B8B88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33B31764"/>
    <w:multiLevelType w:val="hybridMultilevel"/>
    <w:tmpl w:val="3D428E30"/>
    <w:lvl w:ilvl="0" w:tplc="0403000F">
      <w:start w:val="1"/>
      <w:numFmt w:val="decimal"/>
      <w:lvlText w:val="%1."/>
      <w:lvlJc w:val="left"/>
      <w:pPr>
        <w:ind w:left="720" w:hanging="360"/>
      </w:pPr>
    </w:lvl>
    <w:lvl w:ilvl="1" w:tplc="04030019">
      <w:start w:val="1"/>
      <w:numFmt w:val="decimal"/>
      <w:lvlText w:val="%2."/>
      <w:lvlJc w:val="left"/>
      <w:pPr>
        <w:tabs>
          <w:tab w:val="num" w:pos="1440"/>
        </w:tabs>
        <w:ind w:left="1440" w:hanging="360"/>
      </w:pPr>
    </w:lvl>
    <w:lvl w:ilvl="2" w:tplc="0403001B">
      <w:start w:val="1"/>
      <w:numFmt w:val="decimal"/>
      <w:lvlText w:val="%3."/>
      <w:lvlJc w:val="left"/>
      <w:pPr>
        <w:tabs>
          <w:tab w:val="num" w:pos="2160"/>
        </w:tabs>
        <w:ind w:left="2160" w:hanging="360"/>
      </w:pPr>
    </w:lvl>
    <w:lvl w:ilvl="3" w:tplc="0403000F">
      <w:start w:val="1"/>
      <w:numFmt w:val="decimal"/>
      <w:lvlText w:val="%4."/>
      <w:lvlJc w:val="left"/>
      <w:pPr>
        <w:tabs>
          <w:tab w:val="num" w:pos="2880"/>
        </w:tabs>
        <w:ind w:left="2880" w:hanging="360"/>
      </w:pPr>
    </w:lvl>
    <w:lvl w:ilvl="4" w:tplc="04030019">
      <w:start w:val="1"/>
      <w:numFmt w:val="decimal"/>
      <w:lvlText w:val="%5."/>
      <w:lvlJc w:val="left"/>
      <w:pPr>
        <w:tabs>
          <w:tab w:val="num" w:pos="3600"/>
        </w:tabs>
        <w:ind w:left="3600" w:hanging="360"/>
      </w:pPr>
    </w:lvl>
    <w:lvl w:ilvl="5" w:tplc="0403001B">
      <w:start w:val="1"/>
      <w:numFmt w:val="decimal"/>
      <w:lvlText w:val="%6."/>
      <w:lvlJc w:val="left"/>
      <w:pPr>
        <w:tabs>
          <w:tab w:val="num" w:pos="4320"/>
        </w:tabs>
        <w:ind w:left="4320" w:hanging="360"/>
      </w:pPr>
    </w:lvl>
    <w:lvl w:ilvl="6" w:tplc="0403000F">
      <w:start w:val="1"/>
      <w:numFmt w:val="decimal"/>
      <w:lvlText w:val="%7."/>
      <w:lvlJc w:val="left"/>
      <w:pPr>
        <w:tabs>
          <w:tab w:val="num" w:pos="5040"/>
        </w:tabs>
        <w:ind w:left="5040" w:hanging="360"/>
      </w:pPr>
    </w:lvl>
    <w:lvl w:ilvl="7" w:tplc="04030019">
      <w:start w:val="1"/>
      <w:numFmt w:val="decimal"/>
      <w:lvlText w:val="%8."/>
      <w:lvlJc w:val="left"/>
      <w:pPr>
        <w:tabs>
          <w:tab w:val="num" w:pos="5760"/>
        </w:tabs>
        <w:ind w:left="5760" w:hanging="360"/>
      </w:pPr>
    </w:lvl>
    <w:lvl w:ilvl="8" w:tplc="0403001B">
      <w:start w:val="1"/>
      <w:numFmt w:val="decimal"/>
      <w:lvlText w:val="%9."/>
      <w:lvlJc w:val="left"/>
      <w:pPr>
        <w:tabs>
          <w:tab w:val="num" w:pos="6480"/>
        </w:tabs>
        <w:ind w:left="6480" w:hanging="360"/>
      </w:pPr>
    </w:lvl>
  </w:abstractNum>
  <w:abstractNum w:abstractNumId="19">
    <w:nsid w:val="3A185859"/>
    <w:multiLevelType w:val="multilevel"/>
    <w:tmpl w:val="0B04D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AE82484"/>
    <w:multiLevelType w:val="hybridMultilevel"/>
    <w:tmpl w:val="396C3CD6"/>
    <w:lvl w:ilvl="0" w:tplc="04030001">
      <w:start w:val="1"/>
      <w:numFmt w:val="bullet"/>
      <w:lvlText w:val=""/>
      <w:lvlJc w:val="left"/>
      <w:pPr>
        <w:ind w:left="928"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nsid w:val="3E5B5E0D"/>
    <w:multiLevelType w:val="hybridMultilevel"/>
    <w:tmpl w:val="A092A9D6"/>
    <w:lvl w:ilvl="0" w:tplc="0403000F">
      <w:start w:val="1"/>
      <w:numFmt w:val="decimal"/>
      <w:lvlText w:val="%1."/>
      <w:lvlJc w:val="left"/>
      <w:pPr>
        <w:ind w:left="720" w:hanging="360"/>
      </w:pPr>
    </w:lvl>
    <w:lvl w:ilvl="1" w:tplc="04030019">
      <w:start w:val="1"/>
      <w:numFmt w:val="decimal"/>
      <w:lvlText w:val="%2."/>
      <w:lvlJc w:val="left"/>
      <w:pPr>
        <w:tabs>
          <w:tab w:val="num" w:pos="1440"/>
        </w:tabs>
        <w:ind w:left="1440" w:hanging="360"/>
      </w:pPr>
    </w:lvl>
    <w:lvl w:ilvl="2" w:tplc="0403001B">
      <w:start w:val="1"/>
      <w:numFmt w:val="decimal"/>
      <w:lvlText w:val="%3."/>
      <w:lvlJc w:val="left"/>
      <w:pPr>
        <w:tabs>
          <w:tab w:val="num" w:pos="2160"/>
        </w:tabs>
        <w:ind w:left="2160" w:hanging="360"/>
      </w:pPr>
    </w:lvl>
    <w:lvl w:ilvl="3" w:tplc="0403000F">
      <w:start w:val="1"/>
      <w:numFmt w:val="decimal"/>
      <w:lvlText w:val="%4."/>
      <w:lvlJc w:val="left"/>
      <w:pPr>
        <w:tabs>
          <w:tab w:val="num" w:pos="2880"/>
        </w:tabs>
        <w:ind w:left="2880" w:hanging="360"/>
      </w:pPr>
    </w:lvl>
    <w:lvl w:ilvl="4" w:tplc="04030019">
      <w:start w:val="1"/>
      <w:numFmt w:val="decimal"/>
      <w:lvlText w:val="%5."/>
      <w:lvlJc w:val="left"/>
      <w:pPr>
        <w:tabs>
          <w:tab w:val="num" w:pos="3600"/>
        </w:tabs>
        <w:ind w:left="3600" w:hanging="360"/>
      </w:pPr>
    </w:lvl>
    <w:lvl w:ilvl="5" w:tplc="0403001B">
      <w:start w:val="1"/>
      <w:numFmt w:val="decimal"/>
      <w:lvlText w:val="%6."/>
      <w:lvlJc w:val="left"/>
      <w:pPr>
        <w:tabs>
          <w:tab w:val="num" w:pos="4320"/>
        </w:tabs>
        <w:ind w:left="4320" w:hanging="360"/>
      </w:pPr>
    </w:lvl>
    <w:lvl w:ilvl="6" w:tplc="0403000F">
      <w:start w:val="1"/>
      <w:numFmt w:val="decimal"/>
      <w:lvlText w:val="%7."/>
      <w:lvlJc w:val="left"/>
      <w:pPr>
        <w:tabs>
          <w:tab w:val="num" w:pos="5040"/>
        </w:tabs>
        <w:ind w:left="5040" w:hanging="360"/>
      </w:pPr>
    </w:lvl>
    <w:lvl w:ilvl="7" w:tplc="04030019">
      <w:start w:val="1"/>
      <w:numFmt w:val="decimal"/>
      <w:lvlText w:val="%8."/>
      <w:lvlJc w:val="left"/>
      <w:pPr>
        <w:tabs>
          <w:tab w:val="num" w:pos="5760"/>
        </w:tabs>
        <w:ind w:left="5760" w:hanging="360"/>
      </w:pPr>
    </w:lvl>
    <w:lvl w:ilvl="8" w:tplc="0403001B">
      <w:start w:val="1"/>
      <w:numFmt w:val="decimal"/>
      <w:lvlText w:val="%9."/>
      <w:lvlJc w:val="left"/>
      <w:pPr>
        <w:tabs>
          <w:tab w:val="num" w:pos="6480"/>
        </w:tabs>
        <w:ind w:left="6480" w:hanging="360"/>
      </w:pPr>
    </w:lvl>
  </w:abstractNum>
  <w:abstractNum w:abstractNumId="22">
    <w:nsid w:val="3F1A7C41"/>
    <w:multiLevelType w:val="hybridMultilevel"/>
    <w:tmpl w:val="8F345F52"/>
    <w:lvl w:ilvl="0" w:tplc="1DC0B0B0">
      <w:start w:val="1"/>
      <w:numFmt w:val="bullet"/>
      <w:lvlText w:val=""/>
      <w:lvlJc w:val="left"/>
      <w:pPr>
        <w:ind w:left="1780" w:hanging="360"/>
      </w:pPr>
      <w:rPr>
        <w:rFonts w:ascii="Wingdings" w:hAnsi="Wingdings" w:hint="default"/>
        <w:sz w:val="16"/>
        <w:szCs w:val="16"/>
      </w:rPr>
    </w:lvl>
    <w:lvl w:ilvl="1" w:tplc="357C3296">
      <w:start w:val="1"/>
      <w:numFmt w:val="bullet"/>
      <w:lvlText w:val="-"/>
      <w:lvlJc w:val="left"/>
      <w:pPr>
        <w:ind w:left="2500" w:hanging="360"/>
      </w:pPr>
      <w:rPr>
        <w:rFonts w:ascii="Arial" w:eastAsia="Times New Roman" w:hAnsi="Arial" w:cs="Arial" w:hint="default"/>
      </w:rPr>
    </w:lvl>
    <w:lvl w:ilvl="2" w:tplc="0C0A0005">
      <w:start w:val="1"/>
      <w:numFmt w:val="bullet"/>
      <w:lvlText w:val=""/>
      <w:lvlJc w:val="left"/>
      <w:pPr>
        <w:ind w:left="3220" w:hanging="360"/>
      </w:pPr>
      <w:rPr>
        <w:rFonts w:ascii="Wingdings" w:hAnsi="Wingdings" w:hint="default"/>
      </w:rPr>
    </w:lvl>
    <w:lvl w:ilvl="3" w:tplc="0C0A0001" w:tentative="1">
      <w:start w:val="1"/>
      <w:numFmt w:val="bullet"/>
      <w:lvlText w:val=""/>
      <w:lvlJc w:val="left"/>
      <w:pPr>
        <w:ind w:left="3940" w:hanging="360"/>
      </w:pPr>
      <w:rPr>
        <w:rFonts w:ascii="Symbol" w:hAnsi="Symbol" w:hint="default"/>
      </w:rPr>
    </w:lvl>
    <w:lvl w:ilvl="4" w:tplc="0C0A0003" w:tentative="1">
      <w:start w:val="1"/>
      <w:numFmt w:val="bullet"/>
      <w:lvlText w:val="o"/>
      <w:lvlJc w:val="left"/>
      <w:pPr>
        <w:ind w:left="4660" w:hanging="360"/>
      </w:pPr>
      <w:rPr>
        <w:rFonts w:ascii="Courier New" w:hAnsi="Courier New" w:cs="Courier New" w:hint="default"/>
      </w:rPr>
    </w:lvl>
    <w:lvl w:ilvl="5" w:tplc="0C0A0005" w:tentative="1">
      <w:start w:val="1"/>
      <w:numFmt w:val="bullet"/>
      <w:lvlText w:val=""/>
      <w:lvlJc w:val="left"/>
      <w:pPr>
        <w:ind w:left="5380" w:hanging="360"/>
      </w:pPr>
      <w:rPr>
        <w:rFonts w:ascii="Wingdings" w:hAnsi="Wingdings" w:hint="default"/>
      </w:rPr>
    </w:lvl>
    <w:lvl w:ilvl="6" w:tplc="0C0A0001" w:tentative="1">
      <w:start w:val="1"/>
      <w:numFmt w:val="bullet"/>
      <w:lvlText w:val=""/>
      <w:lvlJc w:val="left"/>
      <w:pPr>
        <w:ind w:left="6100" w:hanging="360"/>
      </w:pPr>
      <w:rPr>
        <w:rFonts w:ascii="Symbol" w:hAnsi="Symbol" w:hint="default"/>
      </w:rPr>
    </w:lvl>
    <w:lvl w:ilvl="7" w:tplc="0C0A0003" w:tentative="1">
      <w:start w:val="1"/>
      <w:numFmt w:val="bullet"/>
      <w:lvlText w:val="o"/>
      <w:lvlJc w:val="left"/>
      <w:pPr>
        <w:ind w:left="6820" w:hanging="360"/>
      </w:pPr>
      <w:rPr>
        <w:rFonts w:ascii="Courier New" w:hAnsi="Courier New" w:cs="Courier New" w:hint="default"/>
      </w:rPr>
    </w:lvl>
    <w:lvl w:ilvl="8" w:tplc="0C0A0005" w:tentative="1">
      <w:start w:val="1"/>
      <w:numFmt w:val="bullet"/>
      <w:lvlText w:val=""/>
      <w:lvlJc w:val="left"/>
      <w:pPr>
        <w:ind w:left="7540" w:hanging="360"/>
      </w:pPr>
      <w:rPr>
        <w:rFonts w:ascii="Wingdings" w:hAnsi="Wingdings" w:hint="default"/>
      </w:rPr>
    </w:lvl>
  </w:abstractNum>
  <w:abstractNum w:abstractNumId="23">
    <w:nsid w:val="40176AC2"/>
    <w:multiLevelType w:val="hybridMultilevel"/>
    <w:tmpl w:val="B0505F16"/>
    <w:lvl w:ilvl="0" w:tplc="BE16007A">
      <w:start w:val="1"/>
      <w:numFmt w:val="bullet"/>
      <w:lvlText w:val=""/>
      <w:lvlJc w:val="left"/>
      <w:pPr>
        <w:ind w:left="2479" w:hanging="360"/>
      </w:pPr>
      <w:rPr>
        <w:rFonts w:ascii="Wingdings" w:hAnsi="Wingdings" w:hint="default"/>
        <w:sz w:val="16"/>
        <w:szCs w:val="16"/>
      </w:rPr>
    </w:lvl>
    <w:lvl w:ilvl="1" w:tplc="0C0A0003" w:tentative="1">
      <w:start w:val="1"/>
      <w:numFmt w:val="bullet"/>
      <w:lvlText w:val="o"/>
      <w:lvlJc w:val="left"/>
      <w:pPr>
        <w:ind w:left="2143" w:hanging="360"/>
      </w:pPr>
      <w:rPr>
        <w:rFonts w:ascii="Courier New" w:hAnsi="Courier New" w:cs="Courier New" w:hint="default"/>
      </w:rPr>
    </w:lvl>
    <w:lvl w:ilvl="2" w:tplc="0C0A0005" w:tentative="1">
      <w:start w:val="1"/>
      <w:numFmt w:val="bullet"/>
      <w:lvlText w:val=""/>
      <w:lvlJc w:val="left"/>
      <w:pPr>
        <w:ind w:left="2863" w:hanging="360"/>
      </w:pPr>
      <w:rPr>
        <w:rFonts w:ascii="Wingdings" w:hAnsi="Wingdings" w:hint="default"/>
      </w:rPr>
    </w:lvl>
    <w:lvl w:ilvl="3" w:tplc="0C0A0001" w:tentative="1">
      <w:start w:val="1"/>
      <w:numFmt w:val="bullet"/>
      <w:lvlText w:val=""/>
      <w:lvlJc w:val="left"/>
      <w:pPr>
        <w:ind w:left="3583" w:hanging="360"/>
      </w:pPr>
      <w:rPr>
        <w:rFonts w:ascii="Symbol" w:hAnsi="Symbol" w:hint="default"/>
      </w:rPr>
    </w:lvl>
    <w:lvl w:ilvl="4" w:tplc="0C0A0003" w:tentative="1">
      <w:start w:val="1"/>
      <w:numFmt w:val="bullet"/>
      <w:lvlText w:val="o"/>
      <w:lvlJc w:val="left"/>
      <w:pPr>
        <w:ind w:left="4303" w:hanging="360"/>
      </w:pPr>
      <w:rPr>
        <w:rFonts w:ascii="Courier New" w:hAnsi="Courier New" w:cs="Courier New" w:hint="default"/>
      </w:rPr>
    </w:lvl>
    <w:lvl w:ilvl="5" w:tplc="0C0A0005" w:tentative="1">
      <w:start w:val="1"/>
      <w:numFmt w:val="bullet"/>
      <w:lvlText w:val=""/>
      <w:lvlJc w:val="left"/>
      <w:pPr>
        <w:ind w:left="5023" w:hanging="360"/>
      </w:pPr>
      <w:rPr>
        <w:rFonts w:ascii="Wingdings" w:hAnsi="Wingdings" w:hint="default"/>
      </w:rPr>
    </w:lvl>
    <w:lvl w:ilvl="6" w:tplc="0C0A0001" w:tentative="1">
      <w:start w:val="1"/>
      <w:numFmt w:val="bullet"/>
      <w:lvlText w:val=""/>
      <w:lvlJc w:val="left"/>
      <w:pPr>
        <w:ind w:left="5743" w:hanging="360"/>
      </w:pPr>
      <w:rPr>
        <w:rFonts w:ascii="Symbol" w:hAnsi="Symbol" w:hint="default"/>
      </w:rPr>
    </w:lvl>
    <w:lvl w:ilvl="7" w:tplc="0C0A0003" w:tentative="1">
      <w:start w:val="1"/>
      <w:numFmt w:val="bullet"/>
      <w:lvlText w:val="o"/>
      <w:lvlJc w:val="left"/>
      <w:pPr>
        <w:ind w:left="6463" w:hanging="360"/>
      </w:pPr>
      <w:rPr>
        <w:rFonts w:ascii="Courier New" w:hAnsi="Courier New" w:cs="Courier New" w:hint="default"/>
      </w:rPr>
    </w:lvl>
    <w:lvl w:ilvl="8" w:tplc="0C0A0005" w:tentative="1">
      <w:start w:val="1"/>
      <w:numFmt w:val="bullet"/>
      <w:lvlText w:val=""/>
      <w:lvlJc w:val="left"/>
      <w:pPr>
        <w:ind w:left="7183" w:hanging="360"/>
      </w:pPr>
      <w:rPr>
        <w:rFonts w:ascii="Wingdings" w:hAnsi="Wingdings" w:hint="default"/>
      </w:rPr>
    </w:lvl>
  </w:abstractNum>
  <w:abstractNum w:abstractNumId="24">
    <w:nsid w:val="412E3ACA"/>
    <w:multiLevelType w:val="multilevel"/>
    <w:tmpl w:val="0B04D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362599F"/>
    <w:multiLevelType w:val="hybridMultilevel"/>
    <w:tmpl w:val="FCF878B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6">
    <w:nsid w:val="43DA5488"/>
    <w:multiLevelType w:val="hybridMultilevel"/>
    <w:tmpl w:val="FECEC326"/>
    <w:lvl w:ilvl="0" w:tplc="7A88357A">
      <w:start w:val="1"/>
      <w:numFmt w:val="bullet"/>
      <w:lvlText w:val="-"/>
      <w:lvlJc w:val="left"/>
      <w:pPr>
        <w:ind w:left="720" w:hanging="360"/>
      </w:pPr>
      <w:rPr>
        <w:rFonts w:ascii="Calibri" w:eastAsia="Calibri"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3EB3DC9"/>
    <w:multiLevelType w:val="hybridMultilevel"/>
    <w:tmpl w:val="52EA2E42"/>
    <w:lvl w:ilvl="0" w:tplc="1DC0B0B0">
      <w:start w:val="1"/>
      <w:numFmt w:val="bullet"/>
      <w:lvlText w:val=""/>
      <w:lvlJc w:val="left"/>
      <w:pPr>
        <w:ind w:left="1428" w:hanging="360"/>
      </w:pPr>
      <w:rPr>
        <w:rFonts w:ascii="Wingdings" w:hAnsi="Wingdings" w:hint="default"/>
        <w:sz w:val="16"/>
        <w:szCs w:val="16"/>
      </w:rPr>
    </w:lvl>
    <w:lvl w:ilvl="1" w:tplc="04030003" w:tentative="1">
      <w:start w:val="1"/>
      <w:numFmt w:val="bullet"/>
      <w:lvlText w:val="o"/>
      <w:lvlJc w:val="left"/>
      <w:pPr>
        <w:ind w:left="2148" w:hanging="360"/>
      </w:pPr>
      <w:rPr>
        <w:rFonts w:ascii="Courier New" w:hAnsi="Courier New" w:cs="Courier New" w:hint="default"/>
      </w:rPr>
    </w:lvl>
    <w:lvl w:ilvl="2" w:tplc="04030005" w:tentative="1">
      <w:start w:val="1"/>
      <w:numFmt w:val="bullet"/>
      <w:lvlText w:val=""/>
      <w:lvlJc w:val="left"/>
      <w:pPr>
        <w:ind w:left="2868" w:hanging="360"/>
      </w:pPr>
      <w:rPr>
        <w:rFonts w:ascii="Wingdings" w:hAnsi="Wingdings" w:hint="default"/>
      </w:rPr>
    </w:lvl>
    <w:lvl w:ilvl="3" w:tplc="04030001" w:tentative="1">
      <w:start w:val="1"/>
      <w:numFmt w:val="bullet"/>
      <w:lvlText w:val=""/>
      <w:lvlJc w:val="left"/>
      <w:pPr>
        <w:ind w:left="3588" w:hanging="360"/>
      </w:pPr>
      <w:rPr>
        <w:rFonts w:ascii="Symbol" w:hAnsi="Symbol" w:hint="default"/>
      </w:rPr>
    </w:lvl>
    <w:lvl w:ilvl="4" w:tplc="04030003" w:tentative="1">
      <w:start w:val="1"/>
      <w:numFmt w:val="bullet"/>
      <w:lvlText w:val="o"/>
      <w:lvlJc w:val="left"/>
      <w:pPr>
        <w:ind w:left="4308" w:hanging="360"/>
      </w:pPr>
      <w:rPr>
        <w:rFonts w:ascii="Courier New" w:hAnsi="Courier New" w:cs="Courier New" w:hint="default"/>
      </w:rPr>
    </w:lvl>
    <w:lvl w:ilvl="5" w:tplc="04030005" w:tentative="1">
      <w:start w:val="1"/>
      <w:numFmt w:val="bullet"/>
      <w:lvlText w:val=""/>
      <w:lvlJc w:val="left"/>
      <w:pPr>
        <w:ind w:left="5028" w:hanging="360"/>
      </w:pPr>
      <w:rPr>
        <w:rFonts w:ascii="Wingdings" w:hAnsi="Wingdings" w:hint="default"/>
      </w:rPr>
    </w:lvl>
    <w:lvl w:ilvl="6" w:tplc="04030001" w:tentative="1">
      <w:start w:val="1"/>
      <w:numFmt w:val="bullet"/>
      <w:lvlText w:val=""/>
      <w:lvlJc w:val="left"/>
      <w:pPr>
        <w:ind w:left="5748" w:hanging="360"/>
      </w:pPr>
      <w:rPr>
        <w:rFonts w:ascii="Symbol" w:hAnsi="Symbol" w:hint="default"/>
      </w:rPr>
    </w:lvl>
    <w:lvl w:ilvl="7" w:tplc="04030003" w:tentative="1">
      <w:start w:val="1"/>
      <w:numFmt w:val="bullet"/>
      <w:lvlText w:val="o"/>
      <w:lvlJc w:val="left"/>
      <w:pPr>
        <w:ind w:left="6468" w:hanging="360"/>
      </w:pPr>
      <w:rPr>
        <w:rFonts w:ascii="Courier New" w:hAnsi="Courier New" w:cs="Courier New" w:hint="default"/>
      </w:rPr>
    </w:lvl>
    <w:lvl w:ilvl="8" w:tplc="04030005" w:tentative="1">
      <w:start w:val="1"/>
      <w:numFmt w:val="bullet"/>
      <w:lvlText w:val=""/>
      <w:lvlJc w:val="left"/>
      <w:pPr>
        <w:ind w:left="7188" w:hanging="360"/>
      </w:pPr>
      <w:rPr>
        <w:rFonts w:ascii="Wingdings" w:hAnsi="Wingdings" w:hint="default"/>
      </w:rPr>
    </w:lvl>
  </w:abstractNum>
  <w:abstractNum w:abstractNumId="28">
    <w:nsid w:val="452F5A21"/>
    <w:multiLevelType w:val="hybridMultilevel"/>
    <w:tmpl w:val="F7C28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45A76739"/>
    <w:multiLevelType w:val="hybridMultilevel"/>
    <w:tmpl w:val="51360BA2"/>
    <w:lvl w:ilvl="0" w:tplc="2E60A116">
      <w:start w:val="6"/>
      <w:numFmt w:val="bullet"/>
      <w:lvlText w:val="-"/>
      <w:lvlJc w:val="left"/>
      <w:pPr>
        <w:ind w:left="1115" w:hanging="360"/>
      </w:pPr>
      <w:rPr>
        <w:rFonts w:ascii="Arial" w:eastAsia="Times New Roman" w:hAnsi="Arial" w:cs="Arial" w:hint="default"/>
      </w:rPr>
    </w:lvl>
    <w:lvl w:ilvl="1" w:tplc="0C0A0003" w:tentative="1">
      <w:start w:val="1"/>
      <w:numFmt w:val="bullet"/>
      <w:lvlText w:val="o"/>
      <w:lvlJc w:val="left"/>
      <w:pPr>
        <w:ind w:left="1835" w:hanging="360"/>
      </w:pPr>
      <w:rPr>
        <w:rFonts w:ascii="Courier New" w:hAnsi="Courier New" w:cs="Courier New" w:hint="default"/>
      </w:rPr>
    </w:lvl>
    <w:lvl w:ilvl="2" w:tplc="0C0A0005" w:tentative="1">
      <w:start w:val="1"/>
      <w:numFmt w:val="bullet"/>
      <w:lvlText w:val=""/>
      <w:lvlJc w:val="left"/>
      <w:pPr>
        <w:ind w:left="2555" w:hanging="360"/>
      </w:pPr>
      <w:rPr>
        <w:rFonts w:ascii="Wingdings" w:hAnsi="Wingdings" w:hint="default"/>
      </w:rPr>
    </w:lvl>
    <w:lvl w:ilvl="3" w:tplc="0C0A0001" w:tentative="1">
      <w:start w:val="1"/>
      <w:numFmt w:val="bullet"/>
      <w:lvlText w:val=""/>
      <w:lvlJc w:val="left"/>
      <w:pPr>
        <w:ind w:left="3275" w:hanging="360"/>
      </w:pPr>
      <w:rPr>
        <w:rFonts w:ascii="Symbol" w:hAnsi="Symbol" w:hint="default"/>
      </w:rPr>
    </w:lvl>
    <w:lvl w:ilvl="4" w:tplc="0C0A0003" w:tentative="1">
      <w:start w:val="1"/>
      <w:numFmt w:val="bullet"/>
      <w:lvlText w:val="o"/>
      <w:lvlJc w:val="left"/>
      <w:pPr>
        <w:ind w:left="3995" w:hanging="360"/>
      </w:pPr>
      <w:rPr>
        <w:rFonts w:ascii="Courier New" w:hAnsi="Courier New" w:cs="Courier New" w:hint="default"/>
      </w:rPr>
    </w:lvl>
    <w:lvl w:ilvl="5" w:tplc="0C0A0005" w:tentative="1">
      <w:start w:val="1"/>
      <w:numFmt w:val="bullet"/>
      <w:lvlText w:val=""/>
      <w:lvlJc w:val="left"/>
      <w:pPr>
        <w:ind w:left="4715" w:hanging="360"/>
      </w:pPr>
      <w:rPr>
        <w:rFonts w:ascii="Wingdings" w:hAnsi="Wingdings" w:hint="default"/>
      </w:rPr>
    </w:lvl>
    <w:lvl w:ilvl="6" w:tplc="0C0A0001" w:tentative="1">
      <w:start w:val="1"/>
      <w:numFmt w:val="bullet"/>
      <w:lvlText w:val=""/>
      <w:lvlJc w:val="left"/>
      <w:pPr>
        <w:ind w:left="5435" w:hanging="360"/>
      </w:pPr>
      <w:rPr>
        <w:rFonts w:ascii="Symbol" w:hAnsi="Symbol" w:hint="default"/>
      </w:rPr>
    </w:lvl>
    <w:lvl w:ilvl="7" w:tplc="0C0A0003" w:tentative="1">
      <w:start w:val="1"/>
      <w:numFmt w:val="bullet"/>
      <w:lvlText w:val="o"/>
      <w:lvlJc w:val="left"/>
      <w:pPr>
        <w:ind w:left="6155" w:hanging="360"/>
      </w:pPr>
      <w:rPr>
        <w:rFonts w:ascii="Courier New" w:hAnsi="Courier New" w:cs="Courier New" w:hint="default"/>
      </w:rPr>
    </w:lvl>
    <w:lvl w:ilvl="8" w:tplc="0C0A0005" w:tentative="1">
      <w:start w:val="1"/>
      <w:numFmt w:val="bullet"/>
      <w:lvlText w:val=""/>
      <w:lvlJc w:val="left"/>
      <w:pPr>
        <w:ind w:left="6875" w:hanging="360"/>
      </w:pPr>
      <w:rPr>
        <w:rFonts w:ascii="Wingdings" w:hAnsi="Wingdings" w:hint="default"/>
      </w:rPr>
    </w:lvl>
  </w:abstractNum>
  <w:abstractNum w:abstractNumId="30">
    <w:nsid w:val="4CFE6376"/>
    <w:multiLevelType w:val="hybridMultilevel"/>
    <w:tmpl w:val="5E7AC490"/>
    <w:lvl w:ilvl="0" w:tplc="093CA9AA">
      <w:numFmt w:val="bullet"/>
      <w:lvlText w:val="-"/>
      <w:lvlJc w:val="left"/>
      <w:pPr>
        <w:ind w:left="1065" w:hanging="360"/>
      </w:pPr>
      <w:rPr>
        <w:rFonts w:ascii="Calibri" w:eastAsia="Calibri" w:hAnsi="Calibri" w:cs="Times New Roman" w:hint="default"/>
      </w:rPr>
    </w:lvl>
    <w:lvl w:ilvl="1" w:tplc="04030003" w:tentative="1">
      <w:start w:val="1"/>
      <w:numFmt w:val="bullet"/>
      <w:lvlText w:val="o"/>
      <w:lvlJc w:val="left"/>
      <w:pPr>
        <w:ind w:left="1785" w:hanging="360"/>
      </w:pPr>
      <w:rPr>
        <w:rFonts w:ascii="Courier New" w:hAnsi="Courier New" w:cs="Courier New" w:hint="default"/>
      </w:rPr>
    </w:lvl>
    <w:lvl w:ilvl="2" w:tplc="04030005" w:tentative="1">
      <w:start w:val="1"/>
      <w:numFmt w:val="bullet"/>
      <w:lvlText w:val=""/>
      <w:lvlJc w:val="left"/>
      <w:pPr>
        <w:ind w:left="2505" w:hanging="360"/>
      </w:pPr>
      <w:rPr>
        <w:rFonts w:ascii="Wingdings" w:hAnsi="Wingdings" w:hint="default"/>
      </w:rPr>
    </w:lvl>
    <w:lvl w:ilvl="3" w:tplc="04030001" w:tentative="1">
      <w:start w:val="1"/>
      <w:numFmt w:val="bullet"/>
      <w:lvlText w:val=""/>
      <w:lvlJc w:val="left"/>
      <w:pPr>
        <w:ind w:left="3225" w:hanging="360"/>
      </w:pPr>
      <w:rPr>
        <w:rFonts w:ascii="Symbol" w:hAnsi="Symbol" w:hint="default"/>
      </w:rPr>
    </w:lvl>
    <w:lvl w:ilvl="4" w:tplc="04030003" w:tentative="1">
      <w:start w:val="1"/>
      <w:numFmt w:val="bullet"/>
      <w:lvlText w:val="o"/>
      <w:lvlJc w:val="left"/>
      <w:pPr>
        <w:ind w:left="3945" w:hanging="360"/>
      </w:pPr>
      <w:rPr>
        <w:rFonts w:ascii="Courier New" w:hAnsi="Courier New" w:cs="Courier New" w:hint="default"/>
      </w:rPr>
    </w:lvl>
    <w:lvl w:ilvl="5" w:tplc="04030005" w:tentative="1">
      <w:start w:val="1"/>
      <w:numFmt w:val="bullet"/>
      <w:lvlText w:val=""/>
      <w:lvlJc w:val="left"/>
      <w:pPr>
        <w:ind w:left="4665" w:hanging="360"/>
      </w:pPr>
      <w:rPr>
        <w:rFonts w:ascii="Wingdings" w:hAnsi="Wingdings" w:hint="default"/>
      </w:rPr>
    </w:lvl>
    <w:lvl w:ilvl="6" w:tplc="04030001" w:tentative="1">
      <w:start w:val="1"/>
      <w:numFmt w:val="bullet"/>
      <w:lvlText w:val=""/>
      <w:lvlJc w:val="left"/>
      <w:pPr>
        <w:ind w:left="5385" w:hanging="360"/>
      </w:pPr>
      <w:rPr>
        <w:rFonts w:ascii="Symbol" w:hAnsi="Symbol" w:hint="default"/>
      </w:rPr>
    </w:lvl>
    <w:lvl w:ilvl="7" w:tplc="04030003" w:tentative="1">
      <w:start w:val="1"/>
      <w:numFmt w:val="bullet"/>
      <w:lvlText w:val="o"/>
      <w:lvlJc w:val="left"/>
      <w:pPr>
        <w:ind w:left="6105" w:hanging="360"/>
      </w:pPr>
      <w:rPr>
        <w:rFonts w:ascii="Courier New" w:hAnsi="Courier New" w:cs="Courier New" w:hint="default"/>
      </w:rPr>
    </w:lvl>
    <w:lvl w:ilvl="8" w:tplc="04030005" w:tentative="1">
      <w:start w:val="1"/>
      <w:numFmt w:val="bullet"/>
      <w:lvlText w:val=""/>
      <w:lvlJc w:val="left"/>
      <w:pPr>
        <w:ind w:left="6825" w:hanging="360"/>
      </w:pPr>
      <w:rPr>
        <w:rFonts w:ascii="Wingdings" w:hAnsi="Wingdings" w:hint="default"/>
      </w:rPr>
    </w:lvl>
  </w:abstractNum>
  <w:abstractNum w:abstractNumId="31">
    <w:nsid w:val="53104730"/>
    <w:multiLevelType w:val="hybridMultilevel"/>
    <w:tmpl w:val="A4504148"/>
    <w:lvl w:ilvl="0" w:tplc="8A5C8FA8">
      <w:numFmt w:val="bullet"/>
      <w:lvlText w:val="·"/>
      <w:lvlJc w:val="left"/>
      <w:pPr>
        <w:ind w:left="3340" w:hanging="360"/>
      </w:pPr>
      <w:rPr>
        <w:rFonts w:ascii="Arial" w:eastAsia="Times New Roman" w:hAnsi="Arial" w:cs="Arial" w:hint="default"/>
      </w:rPr>
    </w:lvl>
    <w:lvl w:ilvl="1" w:tplc="0C0A0003" w:tentative="1">
      <w:start w:val="1"/>
      <w:numFmt w:val="bullet"/>
      <w:lvlText w:val="o"/>
      <w:lvlJc w:val="left"/>
      <w:pPr>
        <w:ind w:left="2930" w:hanging="360"/>
      </w:pPr>
      <w:rPr>
        <w:rFonts w:ascii="Courier New" w:hAnsi="Courier New" w:cs="Courier New" w:hint="default"/>
      </w:rPr>
    </w:lvl>
    <w:lvl w:ilvl="2" w:tplc="0C0A0005">
      <w:start w:val="1"/>
      <w:numFmt w:val="bullet"/>
      <w:lvlText w:val=""/>
      <w:lvlJc w:val="left"/>
      <w:pPr>
        <w:ind w:left="3650" w:hanging="360"/>
      </w:pPr>
      <w:rPr>
        <w:rFonts w:ascii="Wingdings" w:hAnsi="Wingdings" w:hint="default"/>
      </w:rPr>
    </w:lvl>
    <w:lvl w:ilvl="3" w:tplc="0C0A0001" w:tentative="1">
      <w:start w:val="1"/>
      <w:numFmt w:val="bullet"/>
      <w:lvlText w:val=""/>
      <w:lvlJc w:val="left"/>
      <w:pPr>
        <w:ind w:left="4370" w:hanging="360"/>
      </w:pPr>
      <w:rPr>
        <w:rFonts w:ascii="Symbol" w:hAnsi="Symbol" w:hint="default"/>
      </w:rPr>
    </w:lvl>
    <w:lvl w:ilvl="4" w:tplc="0C0A0003" w:tentative="1">
      <w:start w:val="1"/>
      <w:numFmt w:val="bullet"/>
      <w:lvlText w:val="o"/>
      <w:lvlJc w:val="left"/>
      <w:pPr>
        <w:ind w:left="5090" w:hanging="360"/>
      </w:pPr>
      <w:rPr>
        <w:rFonts w:ascii="Courier New" w:hAnsi="Courier New" w:cs="Courier New" w:hint="default"/>
      </w:rPr>
    </w:lvl>
    <w:lvl w:ilvl="5" w:tplc="0C0A0005" w:tentative="1">
      <w:start w:val="1"/>
      <w:numFmt w:val="bullet"/>
      <w:lvlText w:val=""/>
      <w:lvlJc w:val="left"/>
      <w:pPr>
        <w:ind w:left="5810" w:hanging="360"/>
      </w:pPr>
      <w:rPr>
        <w:rFonts w:ascii="Wingdings" w:hAnsi="Wingdings" w:hint="default"/>
      </w:rPr>
    </w:lvl>
    <w:lvl w:ilvl="6" w:tplc="0C0A0001" w:tentative="1">
      <w:start w:val="1"/>
      <w:numFmt w:val="bullet"/>
      <w:lvlText w:val=""/>
      <w:lvlJc w:val="left"/>
      <w:pPr>
        <w:ind w:left="6530" w:hanging="360"/>
      </w:pPr>
      <w:rPr>
        <w:rFonts w:ascii="Symbol" w:hAnsi="Symbol" w:hint="default"/>
      </w:rPr>
    </w:lvl>
    <w:lvl w:ilvl="7" w:tplc="0C0A0003" w:tentative="1">
      <w:start w:val="1"/>
      <w:numFmt w:val="bullet"/>
      <w:lvlText w:val="o"/>
      <w:lvlJc w:val="left"/>
      <w:pPr>
        <w:ind w:left="7250" w:hanging="360"/>
      </w:pPr>
      <w:rPr>
        <w:rFonts w:ascii="Courier New" w:hAnsi="Courier New" w:cs="Courier New" w:hint="default"/>
      </w:rPr>
    </w:lvl>
    <w:lvl w:ilvl="8" w:tplc="0C0A0005" w:tentative="1">
      <w:start w:val="1"/>
      <w:numFmt w:val="bullet"/>
      <w:lvlText w:val=""/>
      <w:lvlJc w:val="left"/>
      <w:pPr>
        <w:ind w:left="7970" w:hanging="360"/>
      </w:pPr>
      <w:rPr>
        <w:rFonts w:ascii="Wingdings" w:hAnsi="Wingdings" w:hint="default"/>
      </w:rPr>
    </w:lvl>
  </w:abstractNum>
  <w:abstractNum w:abstractNumId="32">
    <w:nsid w:val="53552DDE"/>
    <w:multiLevelType w:val="hybridMultilevel"/>
    <w:tmpl w:val="950C8D08"/>
    <w:lvl w:ilvl="0" w:tplc="0403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6AF51CC"/>
    <w:multiLevelType w:val="hybridMultilevel"/>
    <w:tmpl w:val="899A53F2"/>
    <w:lvl w:ilvl="0" w:tplc="0C0A0001">
      <w:start w:val="1"/>
      <w:numFmt w:val="bullet"/>
      <w:lvlText w:val=""/>
      <w:lvlJc w:val="left"/>
      <w:pPr>
        <w:ind w:left="363" w:hanging="360"/>
      </w:pPr>
      <w:rPr>
        <w:rFonts w:ascii="Symbol" w:hAnsi="Symbol" w:hint="default"/>
      </w:rPr>
    </w:lvl>
    <w:lvl w:ilvl="1" w:tplc="0C0A0003" w:tentative="1">
      <w:start w:val="1"/>
      <w:numFmt w:val="bullet"/>
      <w:lvlText w:val="o"/>
      <w:lvlJc w:val="left"/>
      <w:pPr>
        <w:ind w:left="1083" w:hanging="360"/>
      </w:pPr>
      <w:rPr>
        <w:rFonts w:ascii="Courier New" w:hAnsi="Courier New" w:cs="Courier New" w:hint="default"/>
      </w:rPr>
    </w:lvl>
    <w:lvl w:ilvl="2" w:tplc="0C0A0005" w:tentative="1">
      <w:start w:val="1"/>
      <w:numFmt w:val="bullet"/>
      <w:lvlText w:val=""/>
      <w:lvlJc w:val="left"/>
      <w:pPr>
        <w:ind w:left="1803" w:hanging="360"/>
      </w:pPr>
      <w:rPr>
        <w:rFonts w:ascii="Wingdings" w:hAnsi="Wingdings" w:hint="default"/>
      </w:rPr>
    </w:lvl>
    <w:lvl w:ilvl="3" w:tplc="0C0A0001" w:tentative="1">
      <w:start w:val="1"/>
      <w:numFmt w:val="bullet"/>
      <w:lvlText w:val=""/>
      <w:lvlJc w:val="left"/>
      <w:pPr>
        <w:ind w:left="2523" w:hanging="360"/>
      </w:pPr>
      <w:rPr>
        <w:rFonts w:ascii="Symbol" w:hAnsi="Symbol" w:hint="default"/>
      </w:rPr>
    </w:lvl>
    <w:lvl w:ilvl="4" w:tplc="0C0A0003" w:tentative="1">
      <w:start w:val="1"/>
      <w:numFmt w:val="bullet"/>
      <w:lvlText w:val="o"/>
      <w:lvlJc w:val="left"/>
      <w:pPr>
        <w:ind w:left="3243" w:hanging="360"/>
      </w:pPr>
      <w:rPr>
        <w:rFonts w:ascii="Courier New" w:hAnsi="Courier New" w:cs="Courier New" w:hint="default"/>
      </w:rPr>
    </w:lvl>
    <w:lvl w:ilvl="5" w:tplc="0C0A0005" w:tentative="1">
      <w:start w:val="1"/>
      <w:numFmt w:val="bullet"/>
      <w:lvlText w:val=""/>
      <w:lvlJc w:val="left"/>
      <w:pPr>
        <w:ind w:left="3963" w:hanging="360"/>
      </w:pPr>
      <w:rPr>
        <w:rFonts w:ascii="Wingdings" w:hAnsi="Wingdings" w:hint="default"/>
      </w:rPr>
    </w:lvl>
    <w:lvl w:ilvl="6" w:tplc="0C0A0001" w:tentative="1">
      <w:start w:val="1"/>
      <w:numFmt w:val="bullet"/>
      <w:lvlText w:val=""/>
      <w:lvlJc w:val="left"/>
      <w:pPr>
        <w:ind w:left="4683" w:hanging="360"/>
      </w:pPr>
      <w:rPr>
        <w:rFonts w:ascii="Symbol" w:hAnsi="Symbol" w:hint="default"/>
      </w:rPr>
    </w:lvl>
    <w:lvl w:ilvl="7" w:tplc="0C0A0003" w:tentative="1">
      <w:start w:val="1"/>
      <w:numFmt w:val="bullet"/>
      <w:lvlText w:val="o"/>
      <w:lvlJc w:val="left"/>
      <w:pPr>
        <w:ind w:left="5403" w:hanging="360"/>
      </w:pPr>
      <w:rPr>
        <w:rFonts w:ascii="Courier New" w:hAnsi="Courier New" w:cs="Courier New" w:hint="default"/>
      </w:rPr>
    </w:lvl>
    <w:lvl w:ilvl="8" w:tplc="0C0A0005" w:tentative="1">
      <w:start w:val="1"/>
      <w:numFmt w:val="bullet"/>
      <w:lvlText w:val=""/>
      <w:lvlJc w:val="left"/>
      <w:pPr>
        <w:ind w:left="6123" w:hanging="360"/>
      </w:pPr>
      <w:rPr>
        <w:rFonts w:ascii="Wingdings" w:hAnsi="Wingdings" w:hint="default"/>
      </w:rPr>
    </w:lvl>
  </w:abstractNum>
  <w:abstractNum w:abstractNumId="34">
    <w:nsid w:val="59A26943"/>
    <w:multiLevelType w:val="hybridMultilevel"/>
    <w:tmpl w:val="A266C5CC"/>
    <w:lvl w:ilvl="0" w:tplc="8A5C8FA8">
      <w:numFmt w:val="bullet"/>
      <w:lvlText w:val="·"/>
      <w:lvlJc w:val="left"/>
      <w:pPr>
        <w:ind w:left="1850" w:hanging="360"/>
      </w:pPr>
      <w:rPr>
        <w:rFonts w:ascii="Arial" w:eastAsia="Times New Roman" w:hAnsi="Arial" w:cs="Arial" w:hint="default"/>
      </w:rPr>
    </w:lvl>
    <w:lvl w:ilvl="1" w:tplc="0C0A0003" w:tentative="1">
      <w:start w:val="1"/>
      <w:numFmt w:val="bullet"/>
      <w:lvlText w:val="o"/>
      <w:lvlJc w:val="left"/>
      <w:pPr>
        <w:ind w:left="2570" w:hanging="360"/>
      </w:pPr>
      <w:rPr>
        <w:rFonts w:ascii="Courier New" w:hAnsi="Courier New" w:cs="Courier New" w:hint="default"/>
      </w:rPr>
    </w:lvl>
    <w:lvl w:ilvl="2" w:tplc="0C0A0005" w:tentative="1">
      <w:start w:val="1"/>
      <w:numFmt w:val="bullet"/>
      <w:lvlText w:val=""/>
      <w:lvlJc w:val="left"/>
      <w:pPr>
        <w:ind w:left="3290" w:hanging="360"/>
      </w:pPr>
      <w:rPr>
        <w:rFonts w:ascii="Wingdings" w:hAnsi="Wingdings" w:hint="default"/>
      </w:rPr>
    </w:lvl>
    <w:lvl w:ilvl="3" w:tplc="0C0A0001" w:tentative="1">
      <w:start w:val="1"/>
      <w:numFmt w:val="bullet"/>
      <w:lvlText w:val=""/>
      <w:lvlJc w:val="left"/>
      <w:pPr>
        <w:ind w:left="4010" w:hanging="360"/>
      </w:pPr>
      <w:rPr>
        <w:rFonts w:ascii="Symbol" w:hAnsi="Symbol" w:hint="default"/>
      </w:rPr>
    </w:lvl>
    <w:lvl w:ilvl="4" w:tplc="0C0A0003" w:tentative="1">
      <w:start w:val="1"/>
      <w:numFmt w:val="bullet"/>
      <w:lvlText w:val="o"/>
      <w:lvlJc w:val="left"/>
      <w:pPr>
        <w:ind w:left="4730" w:hanging="360"/>
      </w:pPr>
      <w:rPr>
        <w:rFonts w:ascii="Courier New" w:hAnsi="Courier New" w:cs="Courier New" w:hint="default"/>
      </w:rPr>
    </w:lvl>
    <w:lvl w:ilvl="5" w:tplc="0C0A0005" w:tentative="1">
      <w:start w:val="1"/>
      <w:numFmt w:val="bullet"/>
      <w:lvlText w:val=""/>
      <w:lvlJc w:val="left"/>
      <w:pPr>
        <w:ind w:left="5450" w:hanging="360"/>
      </w:pPr>
      <w:rPr>
        <w:rFonts w:ascii="Wingdings" w:hAnsi="Wingdings" w:hint="default"/>
      </w:rPr>
    </w:lvl>
    <w:lvl w:ilvl="6" w:tplc="0C0A0001" w:tentative="1">
      <w:start w:val="1"/>
      <w:numFmt w:val="bullet"/>
      <w:lvlText w:val=""/>
      <w:lvlJc w:val="left"/>
      <w:pPr>
        <w:ind w:left="6170" w:hanging="360"/>
      </w:pPr>
      <w:rPr>
        <w:rFonts w:ascii="Symbol" w:hAnsi="Symbol" w:hint="default"/>
      </w:rPr>
    </w:lvl>
    <w:lvl w:ilvl="7" w:tplc="0C0A0003" w:tentative="1">
      <w:start w:val="1"/>
      <w:numFmt w:val="bullet"/>
      <w:lvlText w:val="o"/>
      <w:lvlJc w:val="left"/>
      <w:pPr>
        <w:ind w:left="6890" w:hanging="360"/>
      </w:pPr>
      <w:rPr>
        <w:rFonts w:ascii="Courier New" w:hAnsi="Courier New" w:cs="Courier New" w:hint="default"/>
      </w:rPr>
    </w:lvl>
    <w:lvl w:ilvl="8" w:tplc="0C0A0005" w:tentative="1">
      <w:start w:val="1"/>
      <w:numFmt w:val="bullet"/>
      <w:lvlText w:val=""/>
      <w:lvlJc w:val="left"/>
      <w:pPr>
        <w:ind w:left="7610" w:hanging="360"/>
      </w:pPr>
      <w:rPr>
        <w:rFonts w:ascii="Wingdings" w:hAnsi="Wingdings" w:hint="default"/>
      </w:rPr>
    </w:lvl>
  </w:abstractNum>
  <w:abstractNum w:abstractNumId="35">
    <w:nsid w:val="5C93FC4D"/>
    <w:multiLevelType w:val="hybridMultilevel"/>
    <w:tmpl w:val="D29855C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83B66ED"/>
    <w:multiLevelType w:val="hybridMultilevel"/>
    <w:tmpl w:val="34E0D83A"/>
    <w:lvl w:ilvl="0" w:tplc="92E038E0">
      <w:numFmt w:val="bullet"/>
      <w:lvlText w:val="-"/>
      <w:lvlJc w:val="left"/>
      <w:pPr>
        <w:ind w:left="1068" w:hanging="360"/>
      </w:pPr>
      <w:rPr>
        <w:rFonts w:ascii="Calibri" w:eastAsia="Calibri" w:hAnsi="Calibri" w:cs="Times New Roman"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7">
    <w:nsid w:val="6A771B08"/>
    <w:multiLevelType w:val="hybridMultilevel"/>
    <w:tmpl w:val="674413F4"/>
    <w:lvl w:ilvl="0" w:tplc="C8A84E18">
      <w:start w:val="1"/>
      <w:numFmt w:val="bullet"/>
      <w:lvlText w:val="-"/>
      <w:lvlJc w:val="left"/>
      <w:pPr>
        <w:ind w:left="720" w:hanging="360"/>
      </w:pPr>
      <w:rPr>
        <w:rFonts w:ascii="Calibri" w:eastAsia="Calibri" w:hAnsi="Calibri" w:cs="Times New Roman" w:hint="default"/>
        <w:color w:val="17365D"/>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6C1537CC"/>
    <w:multiLevelType w:val="hybridMultilevel"/>
    <w:tmpl w:val="52FCFC4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F915DA2"/>
    <w:multiLevelType w:val="hybridMultilevel"/>
    <w:tmpl w:val="B9684CFA"/>
    <w:lvl w:ilvl="0" w:tplc="0C0A000F">
      <w:start w:val="1"/>
      <w:numFmt w:val="decimal"/>
      <w:lvlText w:val="%1."/>
      <w:lvlJc w:val="left"/>
      <w:pPr>
        <w:ind w:left="6598" w:hanging="360"/>
      </w:pPr>
    </w:lvl>
    <w:lvl w:ilvl="1" w:tplc="0C0A0019" w:tentative="1">
      <w:start w:val="1"/>
      <w:numFmt w:val="lowerLetter"/>
      <w:lvlText w:val="%2."/>
      <w:lvlJc w:val="left"/>
      <w:pPr>
        <w:ind w:left="7318" w:hanging="360"/>
      </w:pPr>
    </w:lvl>
    <w:lvl w:ilvl="2" w:tplc="0C0A001B" w:tentative="1">
      <w:start w:val="1"/>
      <w:numFmt w:val="lowerRoman"/>
      <w:lvlText w:val="%3."/>
      <w:lvlJc w:val="right"/>
      <w:pPr>
        <w:ind w:left="8038" w:hanging="180"/>
      </w:pPr>
    </w:lvl>
    <w:lvl w:ilvl="3" w:tplc="0C0A000F" w:tentative="1">
      <w:start w:val="1"/>
      <w:numFmt w:val="decimal"/>
      <w:lvlText w:val="%4."/>
      <w:lvlJc w:val="left"/>
      <w:pPr>
        <w:ind w:left="8758" w:hanging="360"/>
      </w:pPr>
    </w:lvl>
    <w:lvl w:ilvl="4" w:tplc="0C0A0019" w:tentative="1">
      <w:start w:val="1"/>
      <w:numFmt w:val="lowerLetter"/>
      <w:lvlText w:val="%5."/>
      <w:lvlJc w:val="left"/>
      <w:pPr>
        <w:ind w:left="9478" w:hanging="360"/>
      </w:pPr>
    </w:lvl>
    <w:lvl w:ilvl="5" w:tplc="0C0A001B" w:tentative="1">
      <w:start w:val="1"/>
      <w:numFmt w:val="lowerRoman"/>
      <w:lvlText w:val="%6."/>
      <w:lvlJc w:val="right"/>
      <w:pPr>
        <w:ind w:left="10198" w:hanging="180"/>
      </w:pPr>
    </w:lvl>
    <w:lvl w:ilvl="6" w:tplc="0C0A000F" w:tentative="1">
      <w:start w:val="1"/>
      <w:numFmt w:val="decimal"/>
      <w:lvlText w:val="%7."/>
      <w:lvlJc w:val="left"/>
      <w:pPr>
        <w:ind w:left="10918" w:hanging="360"/>
      </w:pPr>
    </w:lvl>
    <w:lvl w:ilvl="7" w:tplc="0C0A0019" w:tentative="1">
      <w:start w:val="1"/>
      <w:numFmt w:val="lowerLetter"/>
      <w:lvlText w:val="%8."/>
      <w:lvlJc w:val="left"/>
      <w:pPr>
        <w:ind w:left="11638" w:hanging="360"/>
      </w:pPr>
    </w:lvl>
    <w:lvl w:ilvl="8" w:tplc="0C0A001B" w:tentative="1">
      <w:start w:val="1"/>
      <w:numFmt w:val="lowerRoman"/>
      <w:lvlText w:val="%9."/>
      <w:lvlJc w:val="right"/>
      <w:pPr>
        <w:ind w:left="12358" w:hanging="180"/>
      </w:pPr>
    </w:lvl>
  </w:abstractNum>
  <w:abstractNum w:abstractNumId="40">
    <w:nsid w:val="717272B6"/>
    <w:multiLevelType w:val="hybridMultilevel"/>
    <w:tmpl w:val="25E898B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34314C3"/>
    <w:multiLevelType w:val="hybridMultilevel"/>
    <w:tmpl w:val="46CC611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2">
    <w:nsid w:val="76586F37"/>
    <w:multiLevelType w:val="hybridMultilevel"/>
    <w:tmpl w:val="BA8ABA4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3">
    <w:nsid w:val="778B599F"/>
    <w:multiLevelType w:val="hybridMultilevel"/>
    <w:tmpl w:val="1C149EFA"/>
    <w:lvl w:ilvl="0" w:tplc="3B72D7CA">
      <w:start w:val="1"/>
      <w:numFmt w:val="decimal"/>
      <w:lvlText w:val="%1-"/>
      <w:lvlJc w:val="left"/>
      <w:pPr>
        <w:ind w:left="928" w:hanging="360"/>
      </w:pPr>
      <w:rPr>
        <w:rFonts w:hint="default"/>
        <w:color w:val="auto"/>
      </w:rPr>
    </w:lvl>
    <w:lvl w:ilvl="1" w:tplc="04030019" w:tentative="1">
      <w:start w:val="1"/>
      <w:numFmt w:val="lowerLetter"/>
      <w:lvlText w:val="%2."/>
      <w:lvlJc w:val="left"/>
      <w:pPr>
        <w:ind w:left="1648" w:hanging="360"/>
      </w:pPr>
    </w:lvl>
    <w:lvl w:ilvl="2" w:tplc="0403001B" w:tentative="1">
      <w:start w:val="1"/>
      <w:numFmt w:val="lowerRoman"/>
      <w:lvlText w:val="%3."/>
      <w:lvlJc w:val="right"/>
      <w:pPr>
        <w:ind w:left="2368" w:hanging="180"/>
      </w:pPr>
    </w:lvl>
    <w:lvl w:ilvl="3" w:tplc="0403000F" w:tentative="1">
      <w:start w:val="1"/>
      <w:numFmt w:val="decimal"/>
      <w:lvlText w:val="%4."/>
      <w:lvlJc w:val="left"/>
      <w:pPr>
        <w:ind w:left="3088" w:hanging="360"/>
      </w:pPr>
    </w:lvl>
    <w:lvl w:ilvl="4" w:tplc="04030019" w:tentative="1">
      <w:start w:val="1"/>
      <w:numFmt w:val="lowerLetter"/>
      <w:lvlText w:val="%5."/>
      <w:lvlJc w:val="left"/>
      <w:pPr>
        <w:ind w:left="3808" w:hanging="360"/>
      </w:pPr>
    </w:lvl>
    <w:lvl w:ilvl="5" w:tplc="0403001B" w:tentative="1">
      <w:start w:val="1"/>
      <w:numFmt w:val="lowerRoman"/>
      <w:lvlText w:val="%6."/>
      <w:lvlJc w:val="right"/>
      <w:pPr>
        <w:ind w:left="4528" w:hanging="180"/>
      </w:pPr>
    </w:lvl>
    <w:lvl w:ilvl="6" w:tplc="0403000F" w:tentative="1">
      <w:start w:val="1"/>
      <w:numFmt w:val="decimal"/>
      <w:lvlText w:val="%7."/>
      <w:lvlJc w:val="left"/>
      <w:pPr>
        <w:ind w:left="5248" w:hanging="360"/>
      </w:pPr>
    </w:lvl>
    <w:lvl w:ilvl="7" w:tplc="04030019" w:tentative="1">
      <w:start w:val="1"/>
      <w:numFmt w:val="lowerLetter"/>
      <w:lvlText w:val="%8."/>
      <w:lvlJc w:val="left"/>
      <w:pPr>
        <w:ind w:left="5968" w:hanging="360"/>
      </w:pPr>
    </w:lvl>
    <w:lvl w:ilvl="8" w:tplc="0403001B" w:tentative="1">
      <w:start w:val="1"/>
      <w:numFmt w:val="lowerRoman"/>
      <w:lvlText w:val="%9."/>
      <w:lvlJc w:val="right"/>
      <w:pPr>
        <w:ind w:left="6688" w:hanging="180"/>
      </w:pPr>
    </w:lvl>
  </w:abstractNum>
  <w:abstractNum w:abstractNumId="44">
    <w:nsid w:val="779A1AB5"/>
    <w:multiLevelType w:val="hybridMultilevel"/>
    <w:tmpl w:val="A6A23BA2"/>
    <w:lvl w:ilvl="0" w:tplc="0403000F">
      <w:start w:val="1"/>
      <w:numFmt w:val="decimal"/>
      <w:lvlText w:val="%1."/>
      <w:lvlJc w:val="left"/>
      <w:pPr>
        <w:ind w:left="1080" w:hanging="360"/>
      </w:p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45">
    <w:nsid w:val="78DD15FD"/>
    <w:multiLevelType w:val="hybridMultilevel"/>
    <w:tmpl w:val="E0745598"/>
    <w:lvl w:ilvl="0" w:tplc="0403000F">
      <w:start w:val="10"/>
      <w:numFmt w:val="decimal"/>
      <w:lvlText w:val="%1."/>
      <w:lvlJc w:val="left"/>
      <w:pPr>
        <w:ind w:left="786" w:hanging="360"/>
      </w:pPr>
      <w:rPr>
        <w:rFonts w:hint="default"/>
      </w:rPr>
    </w:lvl>
    <w:lvl w:ilvl="1" w:tplc="04030019" w:tentative="1">
      <w:start w:val="1"/>
      <w:numFmt w:val="lowerLetter"/>
      <w:lvlText w:val="%2."/>
      <w:lvlJc w:val="left"/>
      <w:pPr>
        <w:ind w:left="1506" w:hanging="360"/>
      </w:pPr>
    </w:lvl>
    <w:lvl w:ilvl="2" w:tplc="0403001B" w:tentative="1">
      <w:start w:val="1"/>
      <w:numFmt w:val="lowerRoman"/>
      <w:lvlText w:val="%3."/>
      <w:lvlJc w:val="right"/>
      <w:pPr>
        <w:ind w:left="2226" w:hanging="180"/>
      </w:pPr>
    </w:lvl>
    <w:lvl w:ilvl="3" w:tplc="0403000F" w:tentative="1">
      <w:start w:val="1"/>
      <w:numFmt w:val="decimal"/>
      <w:lvlText w:val="%4."/>
      <w:lvlJc w:val="left"/>
      <w:pPr>
        <w:ind w:left="2946" w:hanging="360"/>
      </w:pPr>
    </w:lvl>
    <w:lvl w:ilvl="4" w:tplc="04030019" w:tentative="1">
      <w:start w:val="1"/>
      <w:numFmt w:val="lowerLetter"/>
      <w:lvlText w:val="%5."/>
      <w:lvlJc w:val="left"/>
      <w:pPr>
        <w:ind w:left="3666" w:hanging="360"/>
      </w:pPr>
    </w:lvl>
    <w:lvl w:ilvl="5" w:tplc="0403001B" w:tentative="1">
      <w:start w:val="1"/>
      <w:numFmt w:val="lowerRoman"/>
      <w:lvlText w:val="%6."/>
      <w:lvlJc w:val="right"/>
      <w:pPr>
        <w:ind w:left="4386" w:hanging="180"/>
      </w:pPr>
    </w:lvl>
    <w:lvl w:ilvl="6" w:tplc="0403000F" w:tentative="1">
      <w:start w:val="1"/>
      <w:numFmt w:val="decimal"/>
      <w:lvlText w:val="%7."/>
      <w:lvlJc w:val="left"/>
      <w:pPr>
        <w:ind w:left="5106" w:hanging="360"/>
      </w:pPr>
    </w:lvl>
    <w:lvl w:ilvl="7" w:tplc="04030019" w:tentative="1">
      <w:start w:val="1"/>
      <w:numFmt w:val="lowerLetter"/>
      <w:lvlText w:val="%8."/>
      <w:lvlJc w:val="left"/>
      <w:pPr>
        <w:ind w:left="5826" w:hanging="360"/>
      </w:pPr>
    </w:lvl>
    <w:lvl w:ilvl="8" w:tplc="0403001B" w:tentative="1">
      <w:start w:val="1"/>
      <w:numFmt w:val="lowerRoman"/>
      <w:lvlText w:val="%9."/>
      <w:lvlJc w:val="right"/>
      <w:pPr>
        <w:ind w:left="6546" w:hanging="180"/>
      </w:pPr>
    </w:lvl>
  </w:abstractNum>
  <w:abstractNum w:abstractNumId="46">
    <w:nsid w:val="78DE256A"/>
    <w:multiLevelType w:val="hybridMultilevel"/>
    <w:tmpl w:val="C520FC46"/>
    <w:lvl w:ilvl="0" w:tplc="BE16007A">
      <w:start w:val="1"/>
      <w:numFmt w:val="bullet"/>
      <w:lvlText w:val=""/>
      <w:lvlJc w:val="left"/>
      <w:pPr>
        <w:ind w:left="1776" w:hanging="360"/>
      </w:pPr>
      <w:rPr>
        <w:rFonts w:ascii="Wingdings" w:hAnsi="Wingdings" w:hint="default"/>
        <w:sz w:val="16"/>
        <w:szCs w:val="16"/>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7">
    <w:nsid w:val="7A304C44"/>
    <w:multiLevelType w:val="hybridMultilevel"/>
    <w:tmpl w:val="14AC8C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7"/>
  </w:num>
  <w:num w:numId="2">
    <w:abstractNumId w:val="2"/>
  </w:num>
  <w:num w:numId="3">
    <w:abstractNumId w:val="28"/>
  </w:num>
  <w:num w:numId="4">
    <w:abstractNumId w:val="30"/>
  </w:num>
  <w:num w:numId="5">
    <w:abstractNumId w:val="20"/>
  </w:num>
  <w:num w:numId="6">
    <w:abstractNumId w:val="41"/>
  </w:num>
  <w:num w:numId="7">
    <w:abstractNumId w:val="36"/>
  </w:num>
  <w:num w:numId="8">
    <w:abstractNumId w:val="43"/>
  </w:num>
  <w:num w:numId="9">
    <w:abstractNumId w:val="37"/>
  </w:num>
  <w:num w:numId="10">
    <w:abstractNumId w:val="26"/>
  </w:num>
  <w:num w:numId="11">
    <w:abstractNumId w:val="13"/>
  </w:num>
  <w:num w:numId="12">
    <w:abstractNumId w:val="16"/>
  </w:num>
  <w:num w:numId="13">
    <w:abstractNumId w:val="40"/>
  </w:num>
  <w:num w:numId="14">
    <w:abstractNumId w:val="4"/>
  </w:num>
  <w:num w:numId="15">
    <w:abstractNumId w:val="25"/>
  </w:num>
  <w:num w:numId="16">
    <w:abstractNumId w:val="27"/>
  </w:num>
  <w:num w:numId="17">
    <w:abstractNumId w:val="9"/>
  </w:num>
  <w:num w:numId="18">
    <w:abstractNumId w:val="10"/>
  </w:num>
  <w:num w:numId="19">
    <w:abstractNumId w:val="32"/>
  </w:num>
  <w:num w:numId="20">
    <w:abstractNumId w:val="17"/>
  </w:num>
  <w:num w:numId="21">
    <w:abstractNumId w:val="5"/>
  </w:num>
  <w:num w:numId="22">
    <w:abstractNumId w:val="35"/>
  </w:num>
  <w:num w:numId="23">
    <w:abstractNumId w:val="1"/>
  </w:num>
  <w:num w:numId="24">
    <w:abstractNumId w:val="42"/>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44"/>
  </w:num>
  <w:num w:numId="29">
    <w:abstractNumId w:val="8"/>
  </w:num>
  <w:num w:numId="30">
    <w:abstractNumId w:val="11"/>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19"/>
  </w:num>
  <w:num w:numId="34">
    <w:abstractNumId w:val="29"/>
  </w:num>
  <w:num w:numId="35">
    <w:abstractNumId w:val="39"/>
  </w:num>
  <w:num w:numId="36">
    <w:abstractNumId w:val="14"/>
  </w:num>
  <w:num w:numId="37">
    <w:abstractNumId w:val="15"/>
  </w:num>
  <w:num w:numId="38">
    <w:abstractNumId w:val="45"/>
  </w:num>
  <w:num w:numId="39">
    <w:abstractNumId w:val="7"/>
  </w:num>
  <w:num w:numId="40">
    <w:abstractNumId w:val="34"/>
  </w:num>
  <w:num w:numId="41">
    <w:abstractNumId w:val="31"/>
  </w:num>
  <w:num w:numId="42">
    <w:abstractNumId w:val="3"/>
  </w:num>
  <w:num w:numId="43">
    <w:abstractNumId w:val="22"/>
  </w:num>
  <w:num w:numId="44">
    <w:abstractNumId w:val="46"/>
  </w:num>
  <w:num w:numId="45">
    <w:abstractNumId w:val="23"/>
  </w:num>
  <w:num w:numId="46">
    <w:abstractNumId w:val="0"/>
  </w:num>
  <w:num w:numId="47">
    <w:abstractNumId w:val="12"/>
  </w:num>
  <w:num w:numId="48">
    <w:abstractNumId w:val="6"/>
  </w:num>
  <w:num w:numId="4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406B"/>
    <w:rsid w:val="00001B38"/>
    <w:rsid w:val="00003010"/>
    <w:rsid w:val="000037A1"/>
    <w:rsid w:val="00004AFA"/>
    <w:rsid w:val="00006142"/>
    <w:rsid w:val="00006A9F"/>
    <w:rsid w:val="000259C7"/>
    <w:rsid w:val="0002622A"/>
    <w:rsid w:val="000324BC"/>
    <w:rsid w:val="000327F0"/>
    <w:rsid w:val="000465D8"/>
    <w:rsid w:val="00051A61"/>
    <w:rsid w:val="00072330"/>
    <w:rsid w:val="00077A08"/>
    <w:rsid w:val="00080EB0"/>
    <w:rsid w:val="000879A6"/>
    <w:rsid w:val="00090550"/>
    <w:rsid w:val="00090842"/>
    <w:rsid w:val="00094835"/>
    <w:rsid w:val="0009795D"/>
    <w:rsid w:val="000A2B31"/>
    <w:rsid w:val="000A2D31"/>
    <w:rsid w:val="000A2F59"/>
    <w:rsid w:val="000A7753"/>
    <w:rsid w:val="000B0CED"/>
    <w:rsid w:val="000B4571"/>
    <w:rsid w:val="000B53EE"/>
    <w:rsid w:val="000B72CD"/>
    <w:rsid w:val="000D2DCE"/>
    <w:rsid w:val="000D4AF4"/>
    <w:rsid w:val="000D70BC"/>
    <w:rsid w:val="000E2726"/>
    <w:rsid w:val="000E487E"/>
    <w:rsid w:val="000E4C65"/>
    <w:rsid w:val="000E4FFC"/>
    <w:rsid w:val="000E56DD"/>
    <w:rsid w:val="00103B8F"/>
    <w:rsid w:val="00105733"/>
    <w:rsid w:val="00105A62"/>
    <w:rsid w:val="001128C7"/>
    <w:rsid w:val="00113053"/>
    <w:rsid w:val="001212F9"/>
    <w:rsid w:val="00123AA3"/>
    <w:rsid w:val="001240D1"/>
    <w:rsid w:val="001271D4"/>
    <w:rsid w:val="0013287A"/>
    <w:rsid w:val="00133A7D"/>
    <w:rsid w:val="00141BD5"/>
    <w:rsid w:val="001445F7"/>
    <w:rsid w:val="00145EE6"/>
    <w:rsid w:val="0015277A"/>
    <w:rsid w:val="0015568D"/>
    <w:rsid w:val="001601F2"/>
    <w:rsid w:val="00165B06"/>
    <w:rsid w:val="00167119"/>
    <w:rsid w:val="0017610C"/>
    <w:rsid w:val="001842B1"/>
    <w:rsid w:val="00192713"/>
    <w:rsid w:val="001A0007"/>
    <w:rsid w:val="001B08DA"/>
    <w:rsid w:val="001B0AE2"/>
    <w:rsid w:val="001B221D"/>
    <w:rsid w:val="001B4ECD"/>
    <w:rsid w:val="001B7599"/>
    <w:rsid w:val="001C0077"/>
    <w:rsid w:val="001C3936"/>
    <w:rsid w:val="001D3EA7"/>
    <w:rsid w:val="001D6424"/>
    <w:rsid w:val="001E6020"/>
    <w:rsid w:val="001E647F"/>
    <w:rsid w:val="001E6EF6"/>
    <w:rsid w:val="001F3B8B"/>
    <w:rsid w:val="001F4A56"/>
    <w:rsid w:val="001F525D"/>
    <w:rsid w:val="001F5C6F"/>
    <w:rsid w:val="001F62A6"/>
    <w:rsid w:val="001F6456"/>
    <w:rsid w:val="001F65F7"/>
    <w:rsid w:val="00202125"/>
    <w:rsid w:val="00202615"/>
    <w:rsid w:val="00203998"/>
    <w:rsid w:val="00204EC2"/>
    <w:rsid w:val="00205F9F"/>
    <w:rsid w:val="00206ED1"/>
    <w:rsid w:val="002103EC"/>
    <w:rsid w:val="0022361F"/>
    <w:rsid w:val="00224979"/>
    <w:rsid w:val="00227534"/>
    <w:rsid w:val="002304C1"/>
    <w:rsid w:val="00230E43"/>
    <w:rsid w:val="0023184C"/>
    <w:rsid w:val="00233B54"/>
    <w:rsid w:val="0025655D"/>
    <w:rsid w:val="00262A43"/>
    <w:rsid w:val="00262A6B"/>
    <w:rsid w:val="0027063D"/>
    <w:rsid w:val="00270D88"/>
    <w:rsid w:val="00271699"/>
    <w:rsid w:val="00272202"/>
    <w:rsid w:val="00274436"/>
    <w:rsid w:val="002779E6"/>
    <w:rsid w:val="00281E2E"/>
    <w:rsid w:val="00285CB3"/>
    <w:rsid w:val="00290241"/>
    <w:rsid w:val="00290418"/>
    <w:rsid w:val="00293E1E"/>
    <w:rsid w:val="0029575A"/>
    <w:rsid w:val="00296646"/>
    <w:rsid w:val="002B063B"/>
    <w:rsid w:val="002B0FB5"/>
    <w:rsid w:val="002B5D49"/>
    <w:rsid w:val="002C3E43"/>
    <w:rsid w:val="002C498E"/>
    <w:rsid w:val="002C5AF6"/>
    <w:rsid w:val="002E1674"/>
    <w:rsid w:val="002E6516"/>
    <w:rsid w:val="002F0E40"/>
    <w:rsid w:val="002F24A3"/>
    <w:rsid w:val="002F2A9C"/>
    <w:rsid w:val="002F3E27"/>
    <w:rsid w:val="00310D7C"/>
    <w:rsid w:val="003174AE"/>
    <w:rsid w:val="00317D78"/>
    <w:rsid w:val="00320F9C"/>
    <w:rsid w:val="003227E5"/>
    <w:rsid w:val="00337B13"/>
    <w:rsid w:val="00341B12"/>
    <w:rsid w:val="003473B5"/>
    <w:rsid w:val="0035474A"/>
    <w:rsid w:val="00356CD2"/>
    <w:rsid w:val="003604E8"/>
    <w:rsid w:val="00361584"/>
    <w:rsid w:val="003628DD"/>
    <w:rsid w:val="00375B4B"/>
    <w:rsid w:val="00376A3D"/>
    <w:rsid w:val="00382174"/>
    <w:rsid w:val="003832F6"/>
    <w:rsid w:val="00385EFF"/>
    <w:rsid w:val="0039013E"/>
    <w:rsid w:val="0039186A"/>
    <w:rsid w:val="003918D7"/>
    <w:rsid w:val="0039285C"/>
    <w:rsid w:val="0039422C"/>
    <w:rsid w:val="003944A6"/>
    <w:rsid w:val="003A53E9"/>
    <w:rsid w:val="003C6486"/>
    <w:rsid w:val="003D03A3"/>
    <w:rsid w:val="003D2FD4"/>
    <w:rsid w:val="003D401E"/>
    <w:rsid w:val="003D4BA0"/>
    <w:rsid w:val="003D6CA3"/>
    <w:rsid w:val="003E2980"/>
    <w:rsid w:val="003F6E8F"/>
    <w:rsid w:val="004006F9"/>
    <w:rsid w:val="00404929"/>
    <w:rsid w:val="004166B7"/>
    <w:rsid w:val="00417EB7"/>
    <w:rsid w:val="00421A1D"/>
    <w:rsid w:val="00430237"/>
    <w:rsid w:val="004329AB"/>
    <w:rsid w:val="00433FC7"/>
    <w:rsid w:val="00434F41"/>
    <w:rsid w:val="00440F71"/>
    <w:rsid w:val="0046067C"/>
    <w:rsid w:val="00462148"/>
    <w:rsid w:val="00467072"/>
    <w:rsid w:val="00467514"/>
    <w:rsid w:val="00467AB2"/>
    <w:rsid w:val="004714FB"/>
    <w:rsid w:val="00472971"/>
    <w:rsid w:val="004761BA"/>
    <w:rsid w:val="00481F27"/>
    <w:rsid w:val="00484559"/>
    <w:rsid w:val="00484DFE"/>
    <w:rsid w:val="004874E0"/>
    <w:rsid w:val="00495A5E"/>
    <w:rsid w:val="004967FB"/>
    <w:rsid w:val="004A06E4"/>
    <w:rsid w:val="004A13A8"/>
    <w:rsid w:val="004A2086"/>
    <w:rsid w:val="004A4819"/>
    <w:rsid w:val="004C0AFB"/>
    <w:rsid w:val="004C21C1"/>
    <w:rsid w:val="004C24B0"/>
    <w:rsid w:val="004D174C"/>
    <w:rsid w:val="004F4477"/>
    <w:rsid w:val="00501C52"/>
    <w:rsid w:val="0051436D"/>
    <w:rsid w:val="005170ED"/>
    <w:rsid w:val="0052698C"/>
    <w:rsid w:val="00532C92"/>
    <w:rsid w:val="00541D44"/>
    <w:rsid w:val="00541F63"/>
    <w:rsid w:val="00546D8D"/>
    <w:rsid w:val="00547995"/>
    <w:rsid w:val="0055133E"/>
    <w:rsid w:val="0055505A"/>
    <w:rsid w:val="005617E0"/>
    <w:rsid w:val="00563CFC"/>
    <w:rsid w:val="00564127"/>
    <w:rsid w:val="005717B5"/>
    <w:rsid w:val="00573E69"/>
    <w:rsid w:val="00586DBC"/>
    <w:rsid w:val="00586FE4"/>
    <w:rsid w:val="0058783D"/>
    <w:rsid w:val="00587891"/>
    <w:rsid w:val="0059119E"/>
    <w:rsid w:val="00591FAA"/>
    <w:rsid w:val="00592E8F"/>
    <w:rsid w:val="00597B5F"/>
    <w:rsid w:val="005A1EBB"/>
    <w:rsid w:val="005A2009"/>
    <w:rsid w:val="005A3DC8"/>
    <w:rsid w:val="005A4A4A"/>
    <w:rsid w:val="005A70A5"/>
    <w:rsid w:val="005B2216"/>
    <w:rsid w:val="005B2BF3"/>
    <w:rsid w:val="005B53CE"/>
    <w:rsid w:val="005C0653"/>
    <w:rsid w:val="005C3FA7"/>
    <w:rsid w:val="005D6A39"/>
    <w:rsid w:val="005D777D"/>
    <w:rsid w:val="005E229F"/>
    <w:rsid w:val="005E4402"/>
    <w:rsid w:val="005F6C92"/>
    <w:rsid w:val="00605355"/>
    <w:rsid w:val="006120F5"/>
    <w:rsid w:val="00612EF1"/>
    <w:rsid w:val="00614DB6"/>
    <w:rsid w:val="00616C21"/>
    <w:rsid w:val="006259C3"/>
    <w:rsid w:val="00627D21"/>
    <w:rsid w:val="00634BFE"/>
    <w:rsid w:val="006415AF"/>
    <w:rsid w:val="00650737"/>
    <w:rsid w:val="00650973"/>
    <w:rsid w:val="0065116E"/>
    <w:rsid w:val="00654837"/>
    <w:rsid w:val="00661F9C"/>
    <w:rsid w:val="006653C3"/>
    <w:rsid w:val="006702A8"/>
    <w:rsid w:val="0068298B"/>
    <w:rsid w:val="00686481"/>
    <w:rsid w:val="0069115F"/>
    <w:rsid w:val="00697A3D"/>
    <w:rsid w:val="006A09C2"/>
    <w:rsid w:val="006A62E5"/>
    <w:rsid w:val="006B0208"/>
    <w:rsid w:val="006B15D9"/>
    <w:rsid w:val="006B61B4"/>
    <w:rsid w:val="006C7B62"/>
    <w:rsid w:val="006C7EC7"/>
    <w:rsid w:val="006D00D3"/>
    <w:rsid w:val="006D58D7"/>
    <w:rsid w:val="006D720F"/>
    <w:rsid w:val="006E0083"/>
    <w:rsid w:val="006E162C"/>
    <w:rsid w:val="006E4558"/>
    <w:rsid w:val="006E4AB1"/>
    <w:rsid w:val="006E4F33"/>
    <w:rsid w:val="006E538F"/>
    <w:rsid w:val="006E7D7C"/>
    <w:rsid w:val="006F6D32"/>
    <w:rsid w:val="007024FF"/>
    <w:rsid w:val="00703FD9"/>
    <w:rsid w:val="007045C5"/>
    <w:rsid w:val="00706FD2"/>
    <w:rsid w:val="0070737A"/>
    <w:rsid w:val="0070765F"/>
    <w:rsid w:val="00711305"/>
    <w:rsid w:val="007142C5"/>
    <w:rsid w:val="007156EA"/>
    <w:rsid w:val="00716AEF"/>
    <w:rsid w:val="00717DC7"/>
    <w:rsid w:val="007213CF"/>
    <w:rsid w:val="00722F07"/>
    <w:rsid w:val="007230B7"/>
    <w:rsid w:val="007231CA"/>
    <w:rsid w:val="00723A3E"/>
    <w:rsid w:val="00725ED0"/>
    <w:rsid w:val="00731F86"/>
    <w:rsid w:val="00740F92"/>
    <w:rsid w:val="0074118C"/>
    <w:rsid w:val="007423B0"/>
    <w:rsid w:val="0074491C"/>
    <w:rsid w:val="007518D6"/>
    <w:rsid w:val="007551A3"/>
    <w:rsid w:val="00761BB9"/>
    <w:rsid w:val="00764164"/>
    <w:rsid w:val="00767365"/>
    <w:rsid w:val="00773A0F"/>
    <w:rsid w:val="00775108"/>
    <w:rsid w:val="00782B65"/>
    <w:rsid w:val="00783E65"/>
    <w:rsid w:val="00784CAD"/>
    <w:rsid w:val="00785846"/>
    <w:rsid w:val="00786369"/>
    <w:rsid w:val="00790832"/>
    <w:rsid w:val="0079547E"/>
    <w:rsid w:val="007A1BE5"/>
    <w:rsid w:val="007A2FC4"/>
    <w:rsid w:val="007A5D4E"/>
    <w:rsid w:val="007B0DB9"/>
    <w:rsid w:val="007B40C4"/>
    <w:rsid w:val="007B6036"/>
    <w:rsid w:val="007C3761"/>
    <w:rsid w:val="007C75E4"/>
    <w:rsid w:val="007D08DB"/>
    <w:rsid w:val="007D1A45"/>
    <w:rsid w:val="007D26A0"/>
    <w:rsid w:val="007D2B51"/>
    <w:rsid w:val="007D3293"/>
    <w:rsid w:val="007D389E"/>
    <w:rsid w:val="007D440D"/>
    <w:rsid w:val="007E14D7"/>
    <w:rsid w:val="007F1342"/>
    <w:rsid w:val="007F269D"/>
    <w:rsid w:val="007F41D2"/>
    <w:rsid w:val="007F46BA"/>
    <w:rsid w:val="007F6CB9"/>
    <w:rsid w:val="00801B03"/>
    <w:rsid w:val="008033AB"/>
    <w:rsid w:val="008049AF"/>
    <w:rsid w:val="0081246E"/>
    <w:rsid w:val="008127BE"/>
    <w:rsid w:val="00816269"/>
    <w:rsid w:val="00833C88"/>
    <w:rsid w:val="008417F0"/>
    <w:rsid w:val="00841EC7"/>
    <w:rsid w:val="00846F0B"/>
    <w:rsid w:val="0085021C"/>
    <w:rsid w:val="00850BD5"/>
    <w:rsid w:val="00852794"/>
    <w:rsid w:val="00861686"/>
    <w:rsid w:val="008648A4"/>
    <w:rsid w:val="00872B62"/>
    <w:rsid w:val="00872D75"/>
    <w:rsid w:val="00872EE7"/>
    <w:rsid w:val="00873C20"/>
    <w:rsid w:val="00877E4D"/>
    <w:rsid w:val="008814EE"/>
    <w:rsid w:val="008819E4"/>
    <w:rsid w:val="00882AF1"/>
    <w:rsid w:val="00882B13"/>
    <w:rsid w:val="00884487"/>
    <w:rsid w:val="008846CB"/>
    <w:rsid w:val="00884893"/>
    <w:rsid w:val="00887F2D"/>
    <w:rsid w:val="008919BD"/>
    <w:rsid w:val="00894CEF"/>
    <w:rsid w:val="008954DC"/>
    <w:rsid w:val="008A0D68"/>
    <w:rsid w:val="008A29DD"/>
    <w:rsid w:val="008B5B83"/>
    <w:rsid w:val="008B65CE"/>
    <w:rsid w:val="008C080C"/>
    <w:rsid w:val="008D191D"/>
    <w:rsid w:val="008D5149"/>
    <w:rsid w:val="008D5A74"/>
    <w:rsid w:val="008D5BDD"/>
    <w:rsid w:val="008D5E9D"/>
    <w:rsid w:val="008E1396"/>
    <w:rsid w:val="008E6271"/>
    <w:rsid w:val="008E641C"/>
    <w:rsid w:val="008F236F"/>
    <w:rsid w:val="00907D8E"/>
    <w:rsid w:val="009108EB"/>
    <w:rsid w:val="00917156"/>
    <w:rsid w:val="009204FF"/>
    <w:rsid w:val="00920A9B"/>
    <w:rsid w:val="00921C8B"/>
    <w:rsid w:val="009226B4"/>
    <w:rsid w:val="00933F20"/>
    <w:rsid w:val="00936C4F"/>
    <w:rsid w:val="00937D81"/>
    <w:rsid w:val="00945807"/>
    <w:rsid w:val="00947F5F"/>
    <w:rsid w:val="0095066F"/>
    <w:rsid w:val="0095305D"/>
    <w:rsid w:val="00957546"/>
    <w:rsid w:val="00961FBA"/>
    <w:rsid w:val="009644DA"/>
    <w:rsid w:val="00966EF2"/>
    <w:rsid w:val="009707B4"/>
    <w:rsid w:val="00972427"/>
    <w:rsid w:val="00973293"/>
    <w:rsid w:val="00976E85"/>
    <w:rsid w:val="00980309"/>
    <w:rsid w:val="009816B1"/>
    <w:rsid w:val="00982192"/>
    <w:rsid w:val="0098286F"/>
    <w:rsid w:val="00983339"/>
    <w:rsid w:val="009848F2"/>
    <w:rsid w:val="009906BB"/>
    <w:rsid w:val="009A18BA"/>
    <w:rsid w:val="009A2FA6"/>
    <w:rsid w:val="009A3C54"/>
    <w:rsid w:val="009B2796"/>
    <w:rsid w:val="009B3329"/>
    <w:rsid w:val="009B57F8"/>
    <w:rsid w:val="009B5A24"/>
    <w:rsid w:val="009B734E"/>
    <w:rsid w:val="009C1B67"/>
    <w:rsid w:val="009D01C3"/>
    <w:rsid w:val="009D0739"/>
    <w:rsid w:val="009D2DCE"/>
    <w:rsid w:val="009E17A4"/>
    <w:rsid w:val="009E438A"/>
    <w:rsid w:val="009E66BD"/>
    <w:rsid w:val="009F4BBD"/>
    <w:rsid w:val="009F6A98"/>
    <w:rsid w:val="009F6E6E"/>
    <w:rsid w:val="009F717C"/>
    <w:rsid w:val="00A00507"/>
    <w:rsid w:val="00A029C5"/>
    <w:rsid w:val="00A16499"/>
    <w:rsid w:val="00A2757C"/>
    <w:rsid w:val="00A35B69"/>
    <w:rsid w:val="00A3617A"/>
    <w:rsid w:val="00A36192"/>
    <w:rsid w:val="00A37DD0"/>
    <w:rsid w:val="00A44757"/>
    <w:rsid w:val="00A54473"/>
    <w:rsid w:val="00A6334A"/>
    <w:rsid w:val="00A65F5E"/>
    <w:rsid w:val="00A6726D"/>
    <w:rsid w:val="00A6799A"/>
    <w:rsid w:val="00A748E3"/>
    <w:rsid w:val="00A8056B"/>
    <w:rsid w:val="00A8252F"/>
    <w:rsid w:val="00A867F3"/>
    <w:rsid w:val="00A92C42"/>
    <w:rsid w:val="00A92F7A"/>
    <w:rsid w:val="00A93937"/>
    <w:rsid w:val="00A958BF"/>
    <w:rsid w:val="00A969ED"/>
    <w:rsid w:val="00AA304D"/>
    <w:rsid w:val="00AB4AA6"/>
    <w:rsid w:val="00AC1C06"/>
    <w:rsid w:val="00AC39FE"/>
    <w:rsid w:val="00AC5FFE"/>
    <w:rsid w:val="00AC62A1"/>
    <w:rsid w:val="00AC6CA6"/>
    <w:rsid w:val="00AC75A3"/>
    <w:rsid w:val="00AD1024"/>
    <w:rsid w:val="00AD31D4"/>
    <w:rsid w:val="00AD3560"/>
    <w:rsid w:val="00AD6237"/>
    <w:rsid w:val="00AD70AC"/>
    <w:rsid w:val="00AE118B"/>
    <w:rsid w:val="00AE2993"/>
    <w:rsid w:val="00AE3086"/>
    <w:rsid w:val="00AE502E"/>
    <w:rsid w:val="00AE7609"/>
    <w:rsid w:val="00AF36C3"/>
    <w:rsid w:val="00AF7C5A"/>
    <w:rsid w:val="00B04E1E"/>
    <w:rsid w:val="00B14737"/>
    <w:rsid w:val="00B14CD7"/>
    <w:rsid w:val="00B15551"/>
    <w:rsid w:val="00B16E6D"/>
    <w:rsid w:val="00B211FC"/>
    <w:rsid w:val="00B32DB6"/>
    <w:rsid w:val="00B33A48"/>
    <w:rsid w:val="00B35733"/>
    <w:rsid w:val="00B373CD"/>
    <w:rsid w:val="00B43E09"/>
    <w:rsid w:val="00B478F1"/>
    <w:rsid w:val="00B47CA7"/>
    <w:rsid w:val="00B55E0E"/>
    <w:rsid w:val="00B5763D"/>
    <w:rsid w:val="00B7300E"/>
    <w:rsid w:val="00B773BE"/>
    <w:rsid w:val="00B80117"/>
    <w:rsid w:val="00B85174"/>
    <w:rsid w:val="00B92DDB"/>
    <w:rsid w:val="00B94DA5"/>
    <w:rsid w:val="00B9771C"/>
    <w:rsid w:val="00BA1099"/>
    <w:rsid w:val="00BA21E2"/>
    <w:rsid w:val="00BB3BB5"/>
    <w:rsid w:val="00BC2070"/>
    <w:rsid w:val="00BC7B7E"/>
    <w:rsid w:val="00BD29B9"/>
    <w:rsid w:val="00BD2FFF"/>
    <w:rsid w:val="00BD43D3"/>
    <w:rsid w:val="00BD65CA"/>
    <w:rsid w:val="00BE0EA9"/>
    <w:rsid w:val="00BE1780"/>
    <w:rsid w:val="00BE218F"/>
    <w:rsid w:val="00BE671D"/>
    <w:rsid w:val="00BF1A78"/>
    <w:rsid w:val="00BF4846"/>
    <w:rsid w:val="00BF7070"/>
    <w:rsid w:val="00C0462E"/>
    <w:rsid w:val="00C05677"/>
    <w:rsid w:val="00C10F0E"/>
    <w:rsid w:val="00C114B2"/>
    <w:rsid w:val="00C146D6"/>
    <w:rsid w:val="00C2066B"/>
    <w:rsid w:val="00C20B82"/>
    <w:rsid w:val="00C2250F"/>
    <w:rsid w:val="00C231D2"/>
    <w:rsid w:val="00C25098"/>
    <w:rsid w:val="00C270A0"/>
    <w:rsid w:val="00C31B2A"/>
    <w:rsid w:val="00C3599B"/>
    <w:rsid w:val="00C4028A"/>
    <w:rsid w:val="00C406B7"/>
    <w:rsid w:val="00C436E4"/>
    <w:rsid w:val="00C4432C"/>
    <w:rsid w:val="00C44877"/>
    <w:rsid w:val="00C47521"/>
    <w:rsid w:val="00C511E7"/>
    <w:rsid w:val="00C535EA"/>
    <w:rsid w:val="00C5521B"/>
    <w:rsid w:val="00C555EF"/>
    <w:rsid w:val="00C61770"/>
    <w:rsid w:val="00C6332F"/>
    <w:rsid w:val="00C64BEA"/>
    <w:rsid w:val="00C66BDA"/>
    <w:rsid w:val="00C72F95"/>
    <w:rsid w:val="00C769FF"/>
    <w:rsid w:val="00C77C17"/>
    <w:rsid w:val="00C827B5"/>
    <w:rsid w:val="00C8589D"/>
    <w:rsid w:val="00C86044"/>
    <w:rsid w:val="00C87233"/>
    <w:rsid w:val="00C919CC"/>
    <w:rsid w:val="00C94895"/>
    <w:rsid w:val="00C97BC8"/>
    <w:rsid w:val="00CA0DFA"/>
    <w:rsid w:val="00CA20B8"/>
    <w:rsid w:val="00CB069A"/>
    <w:rsid w:val="00CC2313"/>
    <w:rsid w:val="00CC406B"/>
    <w:rsid w:val="00CD1792"/>
    <w:rsid w:val="00CE5122"/>
    <w:rsid w:val="00CF50A1"/>
    <w:rsid w:val="00D021B7"/>
    <w:rsid w:val="00D05232"/>
    <w:rsid w:val="00D126D5"/>
    <w:rsid w:val="00D17068"/>
    <w:rsid w:val="00D2116F"/>
    <w:rsid w:val="00D25149"/>
    <w:rsid w:val="00D36B2E"/>
    <w:rsid w:val="00D40E3E"/>
    <w:rsid w:val="00D416C2"/>
    <w:rsid w:val="00D4394E"/>
    <w:rsid w:val="00D43AE1"/>
    <w:rsid w:val="00D468A7"/>
    <w:rsid w:val="00D4721A"/>
    <w:rsid w:val="00D55AB9"/>
    <w:rsid w:val="00D6082B"/>
    <w:rsid w:val="00D61A08"/>
    <w:rsid w:val="00D64935"/>
    <w:rsid w:val="00D725B0"/>
    <w:rsid w:val="00D8703D"/>
    <w:rsid w:val="00D9066F"/>
    <w:rsid w:val="00D90768"/>
    <w:rsid w:val="00D97181"/>
    <w:rsid w:val="00D9776D"/>
    <w:rsid w:val="00DA208F"/>
    <w:rsid w:val="00DA20F4"/>
    <w:rsid w:val="00DA2355"/>
    <w:rsid w:val="00DA32B3"/>
    <w:rsid w:val="00DA3F3B"/>
    <w:rsid w:val="00DA4903"/>
    <w:rsid w:val="00DA53DF"/>
    <w:rsid w:val="00DA7CE0"/>
    <w:rsid w:val="00DB61A0"/>
    <w:rsid w:val="00DC6877"/>
    <w:rsid w:val="00DD7AE3"/>
    <w:rsid w:val="00DD7E00"/>
    <w:rsid w:val="00DD7F06"/>
    <w:rsid w:val="00DE2EA9"/>
    <w:rsid w:val="00E103F6"/>
    <w:rsid w:val="00E1498A"/>
    <w:rsid w:val="00E15CC9"/>
    <w:rsid w:val="00E2033F"/>
    <w:rsid w:val="00E203F7"/>
    <w:rsid w:val="00E25717"/>
    <w:rsid w:val="00E31BA0"/>
    <w:rsid w:val="00E32FA4"/>
    <w:rsid w:val="00E33ABC"/>
    <w:rsid w:val="00E35C34"/>
    <w:rsid w:val="00E36A22"/>
    <w:rsid w:val="00E438EA"/>
    <w:rsid w:val="00E455F3"/>
    <w:rsid w:val="00E512AF"/>
    <w:rsid w:val="00E6178F"/>
    <w:rsid w:val="00E64990"/>
    <w:rsid w:val="00E662FC"/>
    <w:rsid w:val="00E70CBE"/>
    <w:rsid w:val="00E72133"/>
    <w:rsid w:val="00E77381"/>
    <w:rsid w:val="00E86520"/>
    <w:rsid w:val="00E905F6"/>
    <w:rsid w:val="00EA1DF0"/>
    <w:rsid w:val="00EA2079"/>
    <w:rsid w:val="00EB2F9A"/>
    <w:rsid w:val="00EB606D"/>
    <w:rsid w:val="00EB6117"/>
    <w:rsid w:val="00EB77DB"/>
    <w:rsid w:val="00EC5BED"/>
    <w:rsid w:val="00EC6999"/>
    <w:rsid w:val="00EC7EE0"/>
    <w:rsid w:val="00ED1A08"/>
    <w:rsid w:val="00ED3B96"/>
    <w:rsid w:val="00ED4A90"/>
    <w:rsid w:val="00ED5A7A"/>
    <w:rsid w:val="00ED60C6"/>
    <w:rsid w:val="00EE32DF"/>
    <w:rsid w:val="00EF57B6"/>
    <w:rsid w:val="00F03292"/>
    <w:rsid w:val="00F05ED2"/>
    <w:rsid w:val="00F06736"/>
    <w:rsid w:val="00F06A7F"/>
    <w:rsid w:val="00F07307"/>
    <w:rsid w:val="00F12296"/>
    <w:rsid w:val="00F14772"/>
    <w:rsid w:val="00F20853"/>
    <w:rsid w:val="00F352CC"/>
    <w:rsid w:val="00F43551"/>
    <w:rsid w:val="00F45E5D"/>
    <w:rsid w:val="00F53C07"/>
    <w:rsid w:val="00F54992"/>
    <w:rsid w:val="00F550C4"/>
    <w:rsid w:val="00F62660"/>
    <w:rsid w:val="00F628CC"/>
    <w:rsid w:val="00F75524"/>
    <w:rsid w:val="00F77B66"/>
    <w:rsid w:val="00F81E62"/>
    <w:rsid w:val="00F84485"/>
    <w:rsid w:val="00F95C46"/>
    <w:rsid w:val="00FA02FE"/>
    <w:rsid w:val="00FA0EF1"/>
    <w:rsid w:val="00FA4217"/>
    <w:rsid w:val="00FA46C7"/>
    <w:rsid w:val="00FA7C8A"/>
    <w:rsid w:val="00FB018A"/>
    <w:rsid w:val="00FB1E99"/>
    <w:rsid w:val="00FB3EF2"/>
    <w:rsid w:val="00FB7006"/>
    <w:rsid w:val="00FC01AD"/>
    <w:rsid w:val="00FC0EB4"/>
    <w:rsid w:val="00FC2EA1"/>
    <w:rsid w:val="00FC3D7F"/>
    <w:rsid w:val="00FC4067"/>
    <w:rsid w:val="00FD0719"/>
    <w:rsid w:val="00FD13ED"/>
    <w:rsid w:val="00FD1F1A"/>
    <w:rsid w:val="00FD7634"/>
    <w:rsid w:val="00FF1A14"/>
    <w:rsid w:val="00FF31A5"/>
    <w:rsid w:val="00FF3DB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89E"/>
    <w:pPr>
      <w:spacing w:after="200" w:line="276" w:lineRule="auto"/>
      <w:ind w:left="1060" w:hanging="357"/>
    </w:pPr>
    <w:rPr>
      <w:sz w:val="22"/>
      <w:szCs w:val="22"/>
      <w:lang w:val="ca-ES" w:eastAsia="en-U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0E2726"/>
    <w:rPr>
      <w:color w:val="0000FF"/>
      <w:u w:val="single"/>
    </w:rPr>
  </w:style>
  <w:style w:type="character" w:styleId="Enllavisitat">
    <w:name w:val="FollowedHyperlink"/>
    <w:basedOn w:val="Tipusdelletraperdefectedelpargraf"/>
    <w:uiPriority w:val="99"/>
    <w:semiHidden/>
    <w:unhideWhenUsed/>
    <w:rsid w:val="009204FF"/>
    <w:rPr>
      <w:color w:val="800080"/>
      <w:u w:val="single"/>
    </w:rPr>
  </w:style>
  <w:style w:type="paragraph" w:styleId="HTMLambformatprevi">
    <w:name w:val="HTML Preformatted"/>
    <w:basedOn w:val="Normal"/>
    <w:link w:val="HTMLambformatpreviCar"/>
    <w:uiPriority w:val="99"/>
    <w:semiHidden/>
    <w:unhideWhenUsed/>
    <w:rsid w:val="005B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ambformatpreviCar">
    <w:name w:val="HTML amb format previ Car"/>
    <w:basedOn w:val="Tipusdelletraperdefectedelpargraf"/>
    <w:link w:val="HTMLambformatprevi"/>
    <w:uiPriority w:val="99"/>
    <w:semiHidden/>
    <w:rsid w:val="005B2BF3"/>
    <w:rPr>
      <w:rFonts w:ascii="Courier New" w:eastAsia="Times New Roman" w:hAnsi="Courier New" w:cs="Courier New"/>
    </w:rPr>
  </w:style>
  <w:style w:type="table" w:styleId="Taulaambquadrcula">
    <w:name w:val="Table Grid"/>
    <w:basedOn w:val="Taulanormal"/>
    <w:uiPriority w:val="59"/>
    <w:rsid w:val="00C225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mall">
    <w:name w:val="small"/>
    <w:basedOn w:val="Tipusdelletraperdefectedelpargraf"/>
    <w:rsid w:val="00C2250F"/>
  </w:style>
  <w:style w:type="paragraph" w:styleId="NormalWeb">
    <w:name w:val="Normal (Web)"/>
    <w:basedOn w:val="Normal"/>
    <w:uiPriority w:val="99"/>
    <w:unhideWhenUsed/>
    <w:rsid w:val="00C2250F"/>
    <w:pPr>
      <w:spacing w:before="100" w:beforeAutospacing="1" w:after="100" w:afterAutospacing="1" w:line="240" w:lineRule="auto"/>
    </w:pPr>
    <w:rPr>
      <w:rFonts w:ascii="Times New Roman" w:eastAsia="Times New Roman" w:hAnsi="Times New Roman"/>
      <w:sz w:val="24"/>
      <w:szCs w:val="24"/>
      <w:lang w:eastAsia="ca-ES"/>
    </w:rPr>
  </w:style>
  <w:style w:type="paragraph" w:styleId="Peu">
    <w:name w:val="footer"/>
    <w:basedOn w:val="Normal"/>
    <w:link w:val="PeuCar"/>
    <w:rsid w:val="001D6424"/>
    <w:pPr>
      <w:tabs>
        <w:tab w:val="center" w:pos="4252"/>
        <w:tab w:val="right" w:pos="8504"/>
      </w:tabs>
      <w:spacing w:after="0" w:line="240" w:lineRule="auto"/>
    </w:pPr>
    <w:rPr>
      <w:rFonts w:ascii="Times New Roman" w:eastAsia="Times New Roman" w:hAnsi="Times New Roman"/>
      <w:sz w:val="24"/>
      <w:szCs w:val="24"/>
      <w:lang w:val="es-ES" w:eastAsia="es-ES"/>
    </w:rPr>
  </w:style>
  <w:style w:type="character" w:customStyle="1" w:styleId="PeuCar">
    <w:name w:val="Peu Car"/>
    <w:basedOn w:val="Tipusdelletraperdefectedelpargraf"/>
    <w:link w:val="Peu"/>
    <w:rsid w:val="001D6424"/>
    <w:rPr>
      <w:rFonts w:ascii="Times New Roman" w:eastAsia="Times New Roman" w:hAnsi="Times New Roman"/>
      <w:sz w:val="24"/>
      <w:szCs w:val="24"/>
      <w:lang w:val="es-ES" w:eastAsia="es-ES"/>
    </w:rPr>
  </w:style>
  <w:style w:type="character" w:styleId="Nmerodepgina">
    <w:name w:val="page number"/>
    <w:basedOn w:val="Tipusdelletraperdefectedelpargraf"/>
    <w:rsid w:val="001D6424"/>
  </w:style>
  <w:style w:type="paragraph" w:customStyle="1" w:styleId="Default">
    <w:name w:val="Default"/>
    <w:uiPriority w:val="99"/>
    <w:rsid w:val="00CF50A1"/>
    <w:pPr>
      <w:autoSpaceDE w:val="0"/>
      <w:autoSpaceDN w:val="0"/>
      <w:adjustRightInd w:val="0"/>
      <w:spacing w:line="276" w:lineRule="auto"/>
      <w:ind w:left="1060" w:hanging="357"/>
    </w:pPr>
    <w:rPr>
      <w:rFonts w:ascii="Arial" w:hAnsi="Arial" w:cs="Arial"/>
      <w:color w:val="000000"/>
      <w:sz w:val="24"/>
      <w:szCs w:val="24"/>
      <w:lang w:val="ca-ES" w:eastAsia="ca-ES"/>
    </w:rPr>
  </w:style>
  <w:style w:type="paragraph" w:styleId="Capalera">
    <w:name w:val="header"/>
    <w:basedOn w:val="Normal"/>
    <w:link w:val="CapaleraCar"/>
    <w:uiPriority w:val="99"/>
    <w:semiHidden/>
    <w:unhideWhenUsed/>
    <w:rsid w:val="00AE2993"/>
    <w:pPr>
      <w:tabs>
        <w:tab w:val="center" w:pos="4252"/>
        <w:tab w:val="right" w:pos="8504"/>
      </w:tabs>
    </w:pPr>
  </w:style>
  <w:style w:type="character" w:customStyle="1" w:styleId="CapaleraCar">
    <w:name w:val="Capçalera Car"/>
    <w:basedOn w:val="Tipusdelletraperdefectedelpargraf"/>
    <w:link w:val="Capalera"/>
    <w:uiPriority w:val="99"/>
    <w:semiHidden/>
    <w:rsid w:val="00AE2993"/>
    <w:rPr>
      <w:sz w:val="22"/>
      <w:szCs w:val="22"/>
      <w:lang w:val="ca-ES" w:eastAsia="en-US"/>
    </w:rPr>
  </w:style>
  <w:style w:type="paragraph" w:styleId="Textdeglobus">
    <w:name w:val="Balloon Text"/>
    <w:basedOn w:val="Normal"/>
    <w:link w:val="TextdeglobusCar"/>
    <w:uiPriority w:val="99"/>
    <w:semiHidden/>
    <w:unhideWhenUsed/>
    <w:rsid w:val="009F6E6E"/>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9F6E6E"/>
    <w:rPr>
      <w:rFonts w:ascii="Tahoma" w:hAnsi="Tahoma" w:cs="Tahoma"/>
      <w:sz w:val="16"/>
      <w:szCs w:val="16"/>
      <w:lang w:val="ca-ES" w:eastAsia="en-US"/>
    </w:rPr>
  </w:style>
  <w:style w:type="character" w:styleId="Refernciadecomentari">
    <w:name w:val="annotation reference"/>
    <w:basedOn w:val="Tipusdelletraperdefectedelpargraf"/>
    <w:uiPriority w:val="99"/>
    <w:semiHidden/>
    <w:unhideWhenUsed/>
    <w:rsid w:val="00467AB2"/>
    <w:rPr>
      <w:sz w:val="16"/>
      <w:szCs w:val="16"/>
    </w:rPr>
  </w:style>
  <w:style w:type="paragraph" w:styleId="Textdecomentari">
    <w:name w:val="annotation text"/>
    <w:basedOn w:val="Normal"/>
    <w:link w:val="TextdecomentariCar"/>
    <w:uiPriority w:val="99"/>
    <w:semiHidden/>
    <w:unhideWhenUsed/>
    <w:rsid w:val="00467AB2"/>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467AB2"/>
    <w:rPr>
      <w:lang w:val="ca-ES" w:eastAsia="en-US"/>
    </w:rPr>
  </w:style>
  <w:style w:type="paragraph" w:styleId="Temadelcomentari">
    <w:name w:val="annotation subject"/>
    <w:basedOn w:val="Textdecomentari"/>
    <w:next w:val="Textdecomentari"/>
    <w:link w:val="TemadelcomentariCar"/>
    <w:uiPriority w:val="99"/>
    <w:semiHidden/>
    <w:unhideWhenUsed/>
    <w:rsid w:val="00467AB2"/>
    <w:rPr>
      <w:b/>
      <w:bCs/>
    </w:rPr>
  </w:style>
  <w:style w:type="character" w:customStyle="1" w:styleId="TemadelcomentariCar">
    <w:name w:val="Tema del comentari Car"/>
    <w:basedOn w:val="TextdecomentariCar"/>
    <w:link w:val="Temadelcomentari"/>
    <w:uiPriority w:val="99"/>
    <w:semiHidden/>
    <w:rsid w:val="00467AB2"/>
    <w:rPr>
      <w:b/>
      <w:bCs/>
    </w:rPr>
  </w:style>
  <w:style w:type="paragraph" w:styleId="Pargrafdellista">
    <w:name w:val="List Paragraph"/>
    <w:basedOn w:val="Normal"/>
    <w:uiPriority w:val="34"/>
    <w:qFormat/>
    <w:rsid w:val="00920A9B"/>
    <w:pPr>
      <w:ind w:left="720"/>
      <w:contextualSpacing/>
    </w:pPr>
  </w:style>
  <w:style w:type="paragraph" w:styleId="Revisi">
    <w:name w:val="Revision"/>
    <w:hidden/>
    <w:uiPriority w:val="99"/>
    <w:semiHidden/>
    <w:rsid w:val="00D126D5"/>
    <w:rPr>
      <w:sz w:val="22"/>
      <w:szCs w:val="22"/>
      <w:lang w:val="ca-ES" w:eastAsia="en-US"/>
    </w:rPr>
  </w:style>
  <w:style w:type="paragraph" w:styleId="ndex1">
    <w:name w:val="index 1"/>
    <w:basedOn w:val="Normal"/>
    <w:next w:val="Normal"/>
    <w:autoRedefine/>
    <w:uiPriority w:val="99"/>
    <w:unhideWhenUsed/>
    <w:rsid w:val="003174AE"/>
    <w:pPr>
      <w:spacing w:after="0"/>
      <w:ind w:left="220" w:hanging="220"/>
    </w:pPr>
    <w:rPr>
      <w:rFonts w:asciiTheme="minorHAnsi" w:hAnsiTheme="minorHAnsi" w:cstheme="minorHAnsi"/>
      <w:sz w:val="18"/>
      <w:szCs w:val="18"/>
    </w:rPr>
  </w:style>
  <w:style w:type="paragraph" w:styleId="ndex2">
    <w:name w:val="index 2"/>
    <w:basedOn w:val="Normal"/>
    <w:next w:val="Normal"/>
    <w:autoRedefine/>
    <w:uiPriority w:val="99"/>
    <w:unhideWhenUsed/>
    <w:rsid w:val="003174AE"/>
    <w:pPr>
      <w:spacing w:after="0"/>
      <w:ind w:left="440" w:hanging="220"/>
    </w:pPr>
    <w:rPr>
      <w:rFonts w:asciiTheme="minorHAnsi" w:hAnsiTheme="minorHAnsi" w:cstheme="minorHAnsi"/>
      <w:sz w:val="18"/>
      <w:szCs w:val="18"/>
    </w:rPr>
  </w:style>
  <w:style w:type="paragraph" w:styleId="ndex3">
    <w:name w:val="index 3"/>
    <w:basedOn w:val="Normal"/>
    <w:next w:val="Normal"/>
    <w:autoRedefine/>
    <w:uiPriority w:val="99"/>
    <w:unhideWhenUsed/>
    <w:rsid w:val="003174AE"/>
    <w:pPr>
      <w:spacing w:after="0"/>
      <w:ind w:left="660" w:hanging="220"/>
    </w:pPr>
    <w:rPr>
      <w:rFonts w:asciiTheme="minorHAnsi" w:hAnsiTheme="minorHAnsi" w:cstheme="minorHAnsi"/>
      <w:sz w:val="18"/>
      <w:szCs w:val="18"/>
    </w:rPr>
  </w:style>
  <w:style w:type="paragraph" w:styleId="ndex4">
    <w:name w:val="index 4"/>
    <w:basedOn w:val="Normal"/>
    <w:next w:val="Normal"/>
    <w:autoRedefine/>
    <w:uiPriority w:val="99"/>
    <w:unhideWhenUsed/>
    <w:rsid w:val="003174AE"/>
    <w:pPr>
      <w:spacing w:after="0"/>
      <w:ind w:left="880" w:hanging="220"/>
    </w:pPr>
    <w:rPr>
      <w:rFonts w:asciiTheme="minorHAnsi" w:hAnsiTheme="minorHAnsi" w:cstheme="minorHAnsi"/>
      <w:sz w:val="18"/>
      <w:szCs w:val="18"/>
    </w:rPr>
  </w:style>
  <w:style w:type="paragraph" w:styleId="ndex5">
    <w:name w:val="index 5"/>
    <w:basedOn w:val="Normal"/>
    <w:next w:val="Normal"/>
    <w:autoRedefine/>
    <w:uiPriority w:val="99"/>
    <w:unhideWhenUsed/>
    <w:rsid w:val="003174AE"/>
    <w:pPr>
      <w:spacing w:after="0"/>
      <w:ind w:left="1100" w:hanging="220"/>
    </w:pPr>
    <w:rPr>
      <w:rFonts w:asciiTheme="minorHAnsi" w:hAnsiTheme="minorHAnsi" w:cstheme="minorHAnsi"/>
      <w:sz w:val="18"/>
      <w:szCs w:val="18"/>
    </w:rPr>
  </w:style>
  <w:style w:type="paragraph" w:styleId="ndex6">
    <w:name w:val="index 6"/>
    <w:basedOn w:val="Normal"/>
    <w:next w:val="Normal"/>
    <w:autoRedefine/>
    <w:uiPriority w:val="99"/>
    <w:unhideWhenUsed/>
    <w:rsid w:val="003174AE"/>
    <w:pPr>
      <w:spacing w:after="0"/>
      <w:ind w:left="1320" w:hanging="220"/>
    </w:pPr>
    <w:rPr>
      <w:rFonts w:asciiTheme="minorHAnsi" w:hAnsiTheme="minorHAnsi" w:cstheme="minorHAnsi"/>
      <w:sz w:val="18"/>
      <w:szCs w:val="18"/>
    </w:rPr>
  </w:style>
  <w:style w:type="paragraph" w:styleId="ndex7">
    <w:name w:val="index 7"/>
    <w:basedOn w:val="Normal"/>
    <w:next w:val="Normal"/>
    <w:autoRedefine/>
    <w:uiPriority w:val="99"/>
    <w:unhideWhenUsed/>
    <w:rsid w:val="003174AE"/>
    <w:pPr>
      <w:spacing w:after="0"/>
      <w:ind w:left="1540" w:hanging="220"/>
    </w:pPr>
    <w:rPr>
      <w:rFonts w:asciiTheme="minorHAnsi" w:hAnsiTheme="minorHAnsi" w:cstheme="minorHAnsi"/>
      <w:sz w:val="18"/>
      <w:szCs w:val="18"/>
    </w:rPr>
  </w:style>
  <w:style w:type="paragraph" w:styleId="ndex8">
    <w:name w:val="index 8"/>
    <w:basedOn w:val="Normal"/>
    <w:next w:val="Normal"/>
    <w:autoRedefine/>
    <w:uiPriority w:val="99"/>
    <w:unhideWhenUsed/>
    <w:rsid w:val="003174AE"/>
    <w:pPr>
      <w:spacing w:after="0"/>
      <w:ind w:left="1760" w:hanging="220"/>
    </w:pPr>
    <w:rPr>
      <w:rFonts w:asciiTheme="minorHAnsi" w:hAnsiTheme="minorHAnsi" w:cstheme="minorHAnsi"/>
      <w:sz w:val="18"/>
      <w:szCs w:val="18"/>
    </w:rPr>
  </w:style>
  <w:style w:type="paragraph" w:styleId="ndex9">
    <w:name w:val="index 9"/>
    <w:basedOn w:val="Normal"/>
    <w:next w:val="Normal"/>
    <w:autoRedefine/>
    <w:uiPriority w:val="99"/>
    <w:unhideWhenUsed/>
    <w:rsid w:val="003174AE"/>
    <w:pPr>
      <w:spacing w:after="0"/>
      <w:ind w:left="1980" w:hanging="220"/>
    </w:pPr>
    <w:rPr>
      <w:rFonts w:asciiTheme="minorHAnsi" w:hAnsiTheme="minorHAnsi" w:cstheme="minorHAnsi"/>
      <w:sz w:val="18"/>
      <w:szCs w:val="18"/>
    </w:rPr>
  </w:style>
  <w:style w:type="paragraph" w:styleId="Ttoldndex">
    <w:name w:val="index heading"/>
    <w:basedOn w:val="Normal"/>
    <w:next w:val="ndex1"/>
    <w:uiPriority w:val="99"/>
    <w:unhideWhenUsed/>
    <w:rsid w:val="003174AE"/>
    <w:pPr>
      <w:spacing w:before="240" w:after="120"/>
      <w:jc w:val="center"/>
    </w:pPr>
    <w:rPr>
      <w:rFonts w:asciiTheme="minorHAnsi" w:hAnsiTheme="minorHAnsi" w:cstheme="minorHAnsi"/>
      <w:b/>
      <w:bCs/>
      <w:sz w:val="26"/>
      <w:szCs w:val="26"/>
    </w:rPr>
  </w:style>
</w:styles>
</file>

<file path=word/webSettings.xml><?xml version="1.0" encoding="utf-8"?>
<w:webSettings xmlns:r="http://schemas.openxmlformats.org/officeDocument/2006/relationships" xmlns:w="http://schemas.openxmlformats.org/wordprocessingml/2006/main">
  <w:divs>
    <w:div w:id="155802751">
      <w:bodyDiv w:val="1"/>
      <w:marLeft w:val="0"/>
      <w:marRight w:val="0"/>
      <w:marTop w:val="0"/>
      <w:marBottom w:val="0"/>
      <w:divBdr>
        <w:top w:val="none" w:sz="0" w:space="0" w:color="auto"/>
        <w:left w:val="none" w:sz="0" w:space="0" w:color="auto"/>
        <w:bottom w:val="none" w:sz="0" w:space="0" w:color="auto"/>
        <w:right w:val="none" w:sz="0" w:space="0" w:color="auto"/>
      </w:divBdr>
    </w:div>
    <w:div w:id="210266251">
      <w:bodyDiv w:val="1"/>
      <w:marLeft w:val="0"/>
      <w:marRight w:val="0"/>
      <w:marTop w:val="0"/>
      <w:marBottom w:val="0"/>
      <w:divBdr>
        <w:top w:val="none" w:sz="0" w:space="0" w:color="auto"/>
        <w:left w:val="none" w:sz="0" w:space="0" w:color="auto"/>
        <w:bottom w:val="none" w:sz="0" w:space="0" w:color="auto"/>
        <w:right w:val="none" w:sz="0" w:space="0" w:color="auto"/>
      </w:divBdr>
    </w:div>
    <w:div w:id="249461646">
      <w:bodyDiv w:val="1"/>
      <w:marLeft w:val="0"/>
      <w:marRight w:val="0"/>
      <w:marTop w:val="0"/>
      <w:marBottom w:val="0"/>
      <w:divBdr>
        <w:top w:val="none" w:sz="0" w:space="0" w:color="auto"/>
        <w:left w:val="none" w:sz="0" w:space="0" w:color="auto"/>
        <w:bottom w:val="none" w:sz="0" w:space="0" w:color="auto"/>
        <w:right w:val="none" w:sz="0" w:space="0" w:color="auto"/>
      </w:divBdr>
      <w:divsChild>
        <w:div w:id="1291088531">
          <w:marLeft w:val="0"/>
          <w:marRight w:val="0"/>
          <w:marTop w:val="0"/>
          <w:marBottom w:val="0"/>
          <w:divBdr>
            <w:top w:val="none" w:sz="0" w:space="0" w:color="auto"/>
            <w:left w:val="none" w:sz="0" w:space="0" w:color="auto"/>
            <w:bottom w:val="none" w:sz="0" w:space="0" w:color="auto"/>
            <w:right w:val="none" w:sz="0" w:space="0" w:color="auto"/>
          </w:divBdr>
        </w:div>
      </w:divsChild>
    </w:div>
    <w:div w:id="275914390">
      <w:bodyDiv w:val="1"/>
      <w:marLeft w:val="0"/>
      <w:marRight w:val="0"/>
      <w:marTop w:val="0"/>
      <w:marBottom w:val="0"/>
      <w:divBdr>
        <w:top w:val="none" w:sz="0" w:space="0" w:color="auto"/>
        <w:left w:val="none" w:sz="0" w:space="0" w:color="auto"/>
        <w:bottom w:val="none" w:sz="0" w:space="0" w:color="auto"/>
        <w:right w:val="none" w:sz="0" w:space="0" w:color="auto"/>
      </w:divBdr>
    </w:div>
    <w:div w:id="292060606">
      <w:bodyDiv w:val="1"/>
      <w:marLeft w:val="0"/>
      <w:marRight w:val="0"/>
      <w:marTop w:val="0"/>
      <w:marBottom w:val="0"/>
      <w:divBdr>
        <w:top w:val="none" w:sz="0" w:space="0" w:color="auto"/>
        <w:left w:val="none" w:sz="0" w:space="0" w:color="auto"/>
        <w:bottom w:val="none" w:sz="0" w:space="0" w:color="auto"/>
        <w:right w:val="none" w:sz="0" w:space="0" w:color="auto"/>
      </w:divBdr>
    </w:div>
    <w:div w:id="323778483">
      <w:bodyDiv w:val="1"/>
      <w:marLeft w:val="0"/>
      <w:marRight w:val="0"/>
      <w:marTop w:val="0"/>
      <w:marBottom w:val="0"/>
      <w:divBdr>
        <w:top w:val="none" w:sz="0" w:space="0" w:color="auto"/>
        <w:left w:val="none" w:sz="0" w:space="0" w:color="auto"/>
        <w:bottom w:val="none" w:sz="0" w:space="0" w:color="auto"/>
        <w:right w:val="none" w:sz="0" w:space="0" w:color="auto"/>
      </w:divBdr>
    </w:div>
    <w:div w:id="499009928">
      <w:bodyDiv w:val="1"/>
      <w:marLeft w:val="0"/>
      <w:marRight w:val="0"/>
      <w:marTop w:val="0"/>
      <w:marBottom w:val="0"/>
      <w:divBdr>
        <w:top w:val="none" w:sz="0" w:space="0" w:color="auto"/>
        <w:left w:val="none" w:sz="0" w:space="0" w:color="auto"/>
        <w:bottom w:val="none" w:sz="0" w:space="0" w:color="auto"/>
        <w:right w:val="none" w:sz="0" w:space="0" w:color="auto"/>
      </w:divBdr>
      <w:divsChild>
        <w:div w:id="1427000409">
          <w:marLeft w:val="0"/>
          <w:marRight w:val="0"/>
          <w:marTop w:val="0"/>
          <w:marBottom w:val="0"/>
          <w:divBdr>
            <w:top w:val="none" w:sz="0" w:space="0" w:color="auto"/>
            <w:left w:val="none" w:sz="0" w:space="0" w:color="auto"/>
            <w:bottom w:val="none" w:sz="0" w:space="0" w:color="auto"/>
            <w:right w:val="none" w:sz="0" w:space="0" w:color="auto"/>
          </w:divBdr>
        </w:div>
      </w:divsChild>
    </w:div>
    <w:div w:id="561403635">
      <w:bodyDiv w:val="1"/>
      <w:marLeft w:val="0"/>
      <w:marRight w:val="0"/>
      <w:marTop w:val="0"/>
      <w:marBottom w:val="0"/>
      <w:divBdr>
        <w:top w:val="none" w:sz="0" w:space="0" w:color="auto"/>
        <w:left w:val="none" w:sz="0" w:space="0" w:color="auto"/>
        <w:bottom w:val="none" w:sz="0" w:space="0" w:color="auto"/>
        <w:right w:val="none" w:sz="0" w:space="0" w:color="auto"/>
      </w:divBdr>
      <w:divsChild>
        <w:div w:id="1710455370">
          <w:marLeft w:val="0"/>
          <w:marRight w:val="0"/>
          <w:marTop w:val="0"/>
          <w:marBottom w:val="0"/>
          <w:divBdr>
            <w:top w:val="none" w:sz="0" w:space="0" w:color="auto"/>
            <w:left w:val="none" w:sz="0" w:space="0" w:color="auto"/>
            <w:bottom w:val="none" w:sz="0" w:space="0" w:color="auto"/>
            <w:right w:val="none" w:sz="0" w:space="0" w:color="auto"/>
          </w:divBdr>
        </w:div>
      </w:divsChild>
    </w:div>
    <w:div w:id="677850444">
      <w:bodyDiv w:val="1"/>
      <w:marLeft w:val="0"/>
      <w:marRight w:val="0"/>
      <w:marTop w:val="0"/>
      <w:marBottom w:val="0"/>
      <w:divBdr>
        <w:top w:val="none" w:sz="0" w:space="0" w:color="auto"/>
        <w:left w:val="none" w:sz="0" w:space="0" w:color="auto"/>
        <w:bottom w:val="none" w:sz="0" w:space="0" w:color="auto"/>
        <w:right w:val="none" w:sz="0" w:space="0" w:color="auto"/>
      </w:divBdr>
    </w:div>
    <w:div w:id="911886820">
      <w:bodyDiv w:val="1"/>
      <w:marLeft w:val="0"/>
      <w:marRight w:val="0"/>
      <w:marTop w:val="0"/>
      <w:marBottom w:val="0"/>
      <w:divBdr>
        <w:top w:val="none" w:sz="0" w:space="0" w:color="auto"/>
        <w:left w:val="none" w:sz="0" w:space="0" w:color="auto"/>
        <w:bottom w:val="none" w:sz="0" w:space="0" w:color="auto"/>
        <w:right w:val="none" w:sz="0" w:space="0" w:color="auto"/>
      </w:divBdr>
    </w:div>
    <w:div w:id="971788878">
      <w:bodyDiv w:val="1"/>
      <w:marLeft w:val="0"/>
      <w:marRight w:val="0"/>
      <w:marTop w:val="0"/>
      <w:marBottom w:val="0"/>
      <w:divBdr>
        <w:top w:val="none" w:sz="0" w:space="0" w:color="auto"/>
        <w:left w:val="none" w:sz="0" w:space="0" w:color="auto"/>
        <w:bottom w:val="none" w:sz="0" w:space="0" w:color="auto"/>
        <w:right w:val="none" w:sz="0" w:space="0" w:color="auto"/>
      </w:divBdr>
    </w:div>
    <w:div w:id="1050617326">
      <w:bodyDiv w:val="1"/>
      <w:marLeft w:val="0"/>
      <w:marRight w:val="0"/>
      <w:marTop w:val="0"/>
      <w:marBottom w:val="0"/>
      <w:divBdr>
        <w:top w:val="none" w:sz="0" w:space="0" w:color="auto"/>
        <w:left w:val="none" w:sz="0" w:space="0" w:color="auto"/>
        <w:bottom w:val="none" w:sz="0" w:space="0" w:color="auto"/>
        <w:right w:val="none" w:sz="0" w:space="0" w:color="auto"/>
      </w:divBdr>
    </w:div>
    <w:div w:id="1051156520">
      <w:bodyDiv w:val="1"/>
      <w:marLeft w:val="0"/>
      <w:marRight w:val="0"/>
      <w:marTop w:val="0"/>
      <w:marBottom w:val="0"/>
      <w:divBdr>
        <w:top w:val="none" w:sz="0" w:space="0" w:color="auto"/>
        <w:left w:val="none" w:sz="0" w:space="0" w:color="auto"/>
        <w:bottom w:val="none" w:sz="0" w:space="0" w:color="auto"/>
        <w:right w:val="none" w:sz="0" w:space="0" w:color="auto"/>
      </w:divBdr>
    </w:div>
    <w:div w:id="1122454845">
      <w:bodyDiv w:val="1"/>
      <w:marLeft w:val="0"/>
      <w:marRight w:val="0"/>
      <w:marTop w:val="0"/>
      <w:marBottom w:val="0"/>
      <w:divBdr>
        <w:top w:val="none" w:sz="0" w:space="0" w:color="auto"/>
        <w:left w:val="none" w:sz="0" w:space="0" w:color="auto"/>
        <w:bottom w:val="none" w:sz="0" w:space="0" w:color="auto"/>
        <w:right w:val="none" w:sz="0" w:space="0" w:color="auto"/>
      </w:divBdr>
    </w:div>
    <w:div w:id="1271473813">
      <w:bodyDiv w:val="1"/>
      <w:marLeft w:val="0"/>
      <w:marRight w:val="0"/>
      <w:marTop w:val="0"/>
      <w:marBottom w:val="0"/>
      <w:divBdr>
        <w:top w:val="none" w:sz="0" w:space="0" w:color="auto"/>
        <w:left w:val="none" w:sz="0" w:space="0" w:color="auto"/>
        <w:bottom w:val="none" w:sz="0" w:space="0" w:color="auto"/>
        <w:right w:val="none" w:sz="0" w:space="0" w:color="auto"/>
      </w:divBdr>
    </w:div>
    <w:div w:id="1292978127">
      <w:bodyDiv w:val="1"/>
      <w:marLeft w:val="0"/>
      <w:marRight w:val="0"/>
      <w:marTop w:val="0"/>
      <w:marBottom w:val="0"/>
      <w:divBdr>
        <w:top w:val="none" w:sz="0" w:space="0" w:color="auto"/>
        <w:left w:val="none" w:sz="0" w:space="0" w:color="auto"/>
        <w:bottom w:val="none" w:sz="0" w:space="0" w:color="auto"/>
        <w:right w:val="none" w:sz="0" w:space="0" w:color="auto"/>
      </w:divBdr>
    </w:div>
    <w:div w:id="1315573914">
      <w:bodyDiv w:val="1"/>
      <w:marLeft w:val="0"/>
      <w:marRight w:val="0"/>
      <w:marTop w:val="0"/>
      <w:marBottom w:val="0"/>
      <w:divBdr>
        <w:top w:val="none" w:sz="0" w:space="0" w:color="auto"/>
        <w:left w:val="none" w:sz="0" w:space="0" w:color="auto"/>
        <w:bottom w:val="none" w:sz="0" w:space="0" w:color="auto"/>
        <w:right w:val="none" w:sz="0" w:space="0" w:color="auto"/>
      </w:divBdr>
    </w:div>
    <w:div w:id="1352994518">
      <w:bodyDiv w:val="1"/>
      <w:marLeft w:val="0"/>
      <w:marRight w:val="0"/>
      <w:marTop w:val="0"/>
      <w:marBottom w:val="0"/>
      <w:divBdr>
        <w:top w:val="none" w:sz="0" w:space="0" w:color="auto"/>
        <w:left w:val="none" w:sz="0" w:space="0" w:color="auto"/>
        <w:bottom w:val="none" w:sz="0" w:space="0" w:color="auto"/>
        <w:right w:val="none" w:sz="0" w:space="0" w:color="auto"/>
      </w:divBdr>
    </w:div>
    <w:div w:id="1463839576">
      <w:bodyDiv w:val="1"/>
      <w:marLeft w:val="0"/>
      <w:marRight w:val="0"/>
      <w:marTop w:val="0"/>
      <w:marBottom w:val="0"/>
      <w:divBdr>
        <w:top w:val="none" w:sz="0" w:space="0" w:color="auto"/>
        <w:left w:val="none" w:sz="0" w:space="0" w:color="auto"/>
        <w:bottom w:val="none" w:sz="0" w:space="0" w:color="auto"/>
        <w:right w:val="none" w:sz="0" w:space="0" w:color="auto"/>
      </w:divBdr>
    </w:div>
    <w:div w:id="1663125428">
      <w:bodyDiv w:val="1"/>
      <w:marLeft w:val="0"/>
      <w:marRight w:val="0"/>
      <w:marTop w:val="0"/>
      <w:marBottom w:val="0"/>
      <w:divBdr>
        <w:top w:val="none" w:sz="0" w:space="0" w:color="auto"/>
        <w:left w:val="none" w:sz="0" w:space="0" w:color="auto"/>
        <w:bottom w:val="none" w:sz="0" w:space="0" w:color="auto"/>
        <w:right w:val="none" w:sz="0" w:space="0" w:color="auto"/>
      </w:divBdr>
    </w:div>
    <w:div w:id="1696661745">
      <w:bodyDiv w:val="1"/>
      <w:marLeft w:val="0"/>
      <w:marRight w:val="0"/>
      <w:marTop w:val="0"/>
      <w:marBottom w:val="0"/>
      <w:divBdr>
        <w:top w:val="none" w:sz="0" w:space="0" w:color="auto"/>
        <w:left w:val="none" w:sz="0" w:space="0" w:color="auto"/>
        <w:bottom w:val="none" w:sz="0" w:space="0" w:color="auto"/>
        <w:right w:val="none" w:sz="0" w:space="0" w:color="auto"/>
      </w:divBdr>
    </w:div>
    <w:div w:id="1729498535">
      <w:bodyDiv w:val="1"/>
      <w:marLeft w:val="0"/>
      <w:marRight w:val="0"/>
      <w:marTop w:val="0"/>
      <w:marBottom w:val="0"/>
      <w:divBdr>
        <w:top w:val="none" w:sz="0" w:space="0" w:color="auto"/>
        <w:left w:val="none" w:sz="0" w:space="0" w:color="auto"/>
        <w:bottom w:val="none" w:sz="0" w:space="0" w:color="auto"/>
        <w:right w:val="none" w:sz="0" w:space="0" w:color="auto"/>
      </w:divBdr>
      <w:divsChild>
        <w:div w:id="2045329185">
          <w:marLeft w:val="0"/>
          <w:marRight w:val="0"/>
          <w:marTop w:val="0"/>
          <w:marBottom w:val="0"/>
          <w:divBdr>
            <w:top w:val="none" w:sz="0" w:space="0" w:color="auto"/>
            <w:left w:val="none" w:sz="0" w:space="0" w:color="auto"/>
            <w:bottom w:val="none" w:sz="0" w:space="0" w:color="auto"/>
            <w:right w:val="none" w:sz="0" w:space="0" w:color="auto"/>
          </w:divBdr>
        </w:div>
      </w:divsChild>
    </w:div>
    <w:div w:id="1756046320">
      <w:bodyDiv w:val="1"/>
      <w:marLeft w:val="0"/>
      <w:marRight w:val="0"/>
      <w:marTop w:val="0"/>
      <w:marBottom w:val="0"/>
      <w:divBdr>
        <w:top w:val="none" w:sz="0" w:space="0" w:color="auto"/>
        <w:left w:val="none" w:sz="0" w:space="0" w:color="auto"/>
        <w:bottom w:val="none" w:sz="0" w:space="0" w:color="auto"/>
        <w:right w:val="none" w:sz="0" w:space="0" w:color="auto"/>
      </w:divBdr>
    </w:div>
    <w:div w:id="1913076472">
      <w:bodyDiv w:val="1"/>
      <w:marLeft w:val="0"/>
      <w:marRight w:val="0"/>
      <w:marTop w:val="0"/>
      <w:marBottom w:val="0"/>
      <w:divBdr>
        <w:top w:val="none" w:sz="0" w:space="0" w:color="auto"/>
        <w:left w:val="none" w:sz="0" w:space="0" w:color="auto"/>
        <w:bottom w:val="none" w:sz="0" w:space="0" w:color="auto"/>
        <w:right w:val="none" w:sz="0" w:space="0" w:color="auto"/>
      </w:divBdr>
      <w:divsChild>
        <w:div w:id="832524440">
          <w:marLeft w:val="0"/>
          <w:marRight w:val="0"/>
          <w:marTop w:val="0"/>
          <w:marBottom w:val="0"/>
          <w:divBdr>
            <w:top w:val="none" w:sz="0" w:space="0" w:color="auto"/>
            <w:left w:val="none" w:sz="0" w:space="0" w:color="auto"/>
            <w:bottom w:val="none" w:sz="0" w:space="0" w:color="auto"/>
            <w:right w:val="none" w:sz="0" w:space="0" w:color="auto"/>
          </w:divBdr>
        </w:div>
      </w:divsChild>
    </w:div>
    <w:div w:id="1996374993">
      <w:bodyDiv w:val="1"/>
      <w:marLeft w:val="0"/>
      <w:marRight w:val="0"/>
      <w:marTop w:val="0"/>
      <w:marBottom w:val="0"/>
      <w:divBdr>
        <w:top w:val="none" w:sz="0" w:space="0" w:color="auto"/>
        <w:left w:val="none" w:sz="0" w:space="0" w:color="auto"/>
        <w:bottom w:val="none" w:sz="0" w:space="0" w:color="auto"/>
        <w:right w:val="none" w:sz="0" w:space="0" w:color="auto"/>
      </w:divBdr>
    </w:div>
    <w:div w:id="2003851974">
      <w:bodyDiv w:val="1"/>
      <w:marLeft w:val="0"/>
      <w:marRight w:val="0"/>
      <w:marTop w:val="0"/>
      <w:marBottom w:val="0"/>
      <w:divBdr>
        <w:top w:val="none" w:sz="0" w:space="0" w:color="auto"/>
        <w:left w:val="none" w:sz="0" w:space="0" w:color="auto"/>
        <w:bottom w:val="none" w:sz="0" w:space="0" w:color="auto"/>
        <w:right w:val="none" w:sz="0" w:space="0" w:color="auto"/>
      </w:divBdr>
    </w:div>
    <w:div w:id="2027174543">
      <w:bodyDiv w:val="1"/>
      <w:marLeft w:val="0"/>
      <w:marRight w:val="0"/>
      <w:marTop w:val="0"/>
      <w:marBottom w:val="0"/>
      <w:divBdr>
        <w:top w:val="none" w:sz="0" w:space="0" w:color="auto"/>
        <w:left w:val="none" w:sz="0" w:space="0" w:color="auto"/>
        <w:bottom w:val="none" w:sz="0" w:space="0" w:color="auto"/>
        <w:right w:val="none" w:sz="0" w:space="0" w:color="auto"/>
      </w:divBdr>
    </w:div>
    <w:div w:id="2084521955">
      <w:bodyDiv w:val="1"/>
      <w:marLeft w:val="0"/>
      <w:marRight w:val="0"/>
      <w:marTop w:val="0"/>
      <w:marBottom w:val="0"/>
      <w:divBdr>
        <w:top w:val="none" w:sz="0" w:space="0" w:color="auto"/>
        <w:left w:val="none" w:sz="0" w:space="0" w:color="auto"/>
        <w:bottom w:val="none" w:sz="0" w:space="0" w:color="auto"/>
        <w:right w:val="none" w:sz="0" w:space="0" w:color="auto"/>
      </w:divBdr>
    </w:div>
    <w:div w:id="2086607962">
      <w:bodyDiv w:val="1"/>
      <w:marLeft w:val="0"/>
      <w:marRight w:val="0"/>
      <w:marTop w:val="0"/>
      <w:marBottom w:val="0"/>
      <w:divBdr>
        <w:top w:val="none" w:sz="0" w:space="0" w:color="auto"/>
        <w:left w:val="none" w:sz="0" w:space="0" w:color="auto"/>
        <w:bottom w:val="none" w:sz="0" w:space="0" w:color="auto"/>
        <w:right w:val="none" w:sz="0" w:space="0" w:color="auto"/>
      </w:divBdr>
      <w:divsChild>
        <w:div w:id="806968333">
          <w:marLeft w:val="0"/>
          <w:marRight w:val="0"/>
          <w:marTop w:val="0"/>
          <w:marBottom w:val="0"/>
          <w:divBdr>
            <w:top w:val="none" w:sz="0" w:space="0" w:color="auto"/>
            <w:left w:val="none" w:sz="0" w:space="0" w:color="auto"/>
            <w:bottom w:val="none" w:sz="0" w:space="0" w:color="auto"/>
            <w:right w:val="none" w:sz="0" w:space="0" w:color="auto"/>
          </w:divBdr>
        </w:div>
      </w:divsChild>
    </w:div>
    <w:div w:id="211297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F383-646C-482C-898D-788F72C4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3382</Words>
  <Characters>18603</Characters>
  <Application>Microsoft Office Word</Application>
  <DocSecurity>0</DocSecurity>
  <Lines>155</Lines>
  <Paragraphs>43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UPCnet</Company>
  <LinksUpToDate>false</LinksUpToDate>
  <CharactersWithSpaces>21942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UPC</dc:creator>
  <cp:lastModifiedBy>UPCnet</cp:lastModifiedBy>
  <cp:revision>4</cp:revision>
  <cp:lastPrinted>2012-10-02T10:48:00Z</cp:lastPrinted>
  <dcterms:created xsi:type="dcterms:W3CDTF">2011-07-13T08:37:00Z</dcterms:created>
  <dcterms:modified xsi:type="dcterms:W3CDTF">2012-10-02T10:54:00Z</dcterms:modified>
</cp:coreProperties>
</file>